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67" w:rsidRPr="006B16EA" w:rsidRDefault="00F63567" w:rsidP="004B3CAA">
      <w:pPr>
        <w:spacing w:after="0" w:line="240" w:lineRule="auto"/>
        <w:rPr>
          <w:rFonts w:eastAsia="Times New Roman" w:cs="Arial"/>
          <w:vanish/>
        </w:rPr>
      </w:pPr>
      <w:bookmarkStart w:id="0" w:name="_GoBack"/>
      <w:bookmarkEnd w:id="0"/>
      <w:r w:rsidRPr="006B16EA">
        <w:rPr>
          <w:rFonts w:eastAsia="Times New Roman" w:cs="Arial"/>
          <w:vanish/>
        </w:rPr>
        <w:t>In retail, where companies can go quickly from rags to riches – or riches to rags – the customer’s perception of, and experience with, your brand is critical not only to staying in business, but growing your business as well. Qualex can enable retailers across all segments – apparel, grocery, specialty, general merchandise, online and hardlines...</w:t>
      </w:r>
    </w:p>
    <w:p w:rsidR="00F63567" w:rsidRPr="006B16EA" w:rsidRDefault="00F63567" w:rsidP="00F63567">
      <w:pPr>
        <w:spacing w:after="0" w:line="240" w:lineRule="auto"/>
        <w:rPr>
          <w:rFonts w:eastAsia="Times New Roman" w:cs="Arial"/>
          <w:vanish/>
        </w:rPr>
      </w:pPr>
      <w:r w:rsidRPr="006B16EA">
        <w:rPr>
          <w:rFonts w:eastAsia="Times New Roman" w:cs="Arial"/>
          <w:noProof/>
          <w:vanish/>
        </w:rPr>
        <w:drawing>
          <wp:inline distT="0" distB="0" distL="0" distR="0">
            <wp:extent cx="408305" cy="97155"/>
            <wp:effectExtent l="19050" t="0" r="0" b="0"/>
            <wp:docPr id="1" name="Picture 1" descr="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re"/>
                    <pic:cNvPicPr>
                      <a:picLocks noChangeAspect="1" noChangeArrowheads="1"/>
                    </pic:cNvPicPr>
                  </pic:nvPicPr>
                  <pic:blipFill>
                    <a:blip r:embed="rId7" cstate="print"/>
                    <a:srcRect/>
                    <a:stretch>
                      <a:fillRect/>
                    </a:stretch>
                  </pic:blipFill>
                  <pic:spPr bwMode="auto">
                    <a:xfrm>
                      <a:off x="0" y="0"/>
                      <a:ext cx="408305" cy="97155"/>
                    </a:xfrm>
                    <a:prstGeom prst="rect">
                      <a:avLst/>
                    </a:prstGeom>
                    <a:noFill/>
                    <a:ln w="9525">
                      <a:noFill/>
                      <a:miter lim="800000"/>
                      <a:headEnd/>
                      <a:tailEnd/>
                    </a:ln>
                  </pic:spPr>
                </pic:pic>
              </a:graphicData>
            </a:graphic>
          </wp:inline>
        </w:drawing>
      </w:r>
    </w:p>
    <w:p w:rsidR="004D1275" w:rsidRPr="006B16EA" w:rsidRDefault="004D1275" w:rsidP="004D1275">
      <w:pPr>
        <w:spacing w:after="0" w:line="240" w:lineRule="auto"/>
        <w:rPr>
          <w:color w:val="000000"/>
        </w:rPr>
      </w:pPr>
    </w:p>
    <w:p w:rsidR="001475B0" w:rsidRPr="006B16EA" w:rsidRDefault="004D1275" w:rsidP="004D1275">
      <w:pPr>
        <w:spacing w:after="0" w:line="240" w:lineRule="auto"/>
        <w:rPr>
          <w:color w:val="000000"/>
        </w:rPr>
      </w:pPr>
      <w:r w:rsidRPr="006B16EA">
        <w:rPr>
          <w:color w:val="000000"/>
        </w:rPr>
        <w:t xml:space="preserve">Qualex delivers </w:t>
      </w:r>
      <w:r w:rsidR="007F2B0A" w:rsidRPr="006B16EA">
        <w:rPr>
          <w:color w:val="000000"/>
        </w:rPr>
        <w:t xml:space="preserve">sports and </w:t>
      </w:r>
      <w:ins w:id="1" w:author="Cecilia" w:date="2014-01-15T11:33:00Z">
        <w:r w:rsidR="00FA0C6F" w:rsidRPr="006B16EA">
          <w:rPr>
            <w:color w:val="000000"/>
          </w:rPr>
          <w:t>entertainment</w:t>
        </w:r>
      </w:ins>
      <w:r w:rsidR="007F2B0A" w:rsidRPr="006B16EA">
        <w:rPr>
          <w:color w:val="000000"/>
        </w:rPr>
        <w:t xml:space="preserve"> </w:t>
      </w:r>
      <w:r w:rsidRPr="006B16EA">
        <w:rPr>
          <w:color w:val="000000"/>
        </w:rPr>
        <w:t>-specific BI, CRM and mobile solutions that define IT strategies drive systems selections and target business process and IT infrastructure review. Qualex’s enterprise solutions include Enterprise Intelligence Platforms that integrate individual technology components into a single, unified system. This results in an information flow that transcends organizational silos, diverse computing platforms and niche tools, while also delivering new insights to drive increased value for any organization. With our iQ-</w:t>
      </w:r>
      <w:r w:rsidR="007F2B0A" w:rsidRPr="006B16EA">
        <w:rPr>
          <w:color w:val="000000"/>
        </w:rPr>
        <w:t xml:space="preserve">Sports </w:t>
      </w:r>
      <w:r w:rsidRPr="006B16EA">
        <w:rPr>
          <w:color w:val="000000"/>
        </w:rPr>
        <w:t xml:space="preserve">Data Model we provide  consistent </w:t>
      </w:r>
      <w:r w:rsidR="00FF1BE1" w:rsidRPr="006B16EA">
        <w:rPr>
          <w:color w:val="000000"/>
        </w:rPr>
        <w:t>reporting and analytical platform for predictive analytics.</w:t>
      </w:r>
    </w:p>
    <w:p w:rsidR="007F2B0A" w:rsidRPr="006B16EA" w:rsidRDefault="007F2B0A" w:rsidP="007F2B0A">
      <w:pPr>
        <w:spacing w:before="13" w:after="0" w:line="526" w:lineRule="exact"/>
        <w:ind w:right="-20"/>
        <w:rPr>
          <w:rFonts w:eastAsia="Garamond" w:cs="Garamond"/>
          <w:bCs/>
          <w:color w:val="221F1F"/>
        </w:rPr>
      </w:pPr>
      <w:r w:rsidRPr="006B16EA">
        <w:rPr>
          <w:rFonts w:eastAsia="Garamond" w:cs="Garamond"/>
          <w:bCs/>
          <w:color w:val="221F1F"/>
        </w:rPr>
        <w:t>Operational source systems populating the iQ-Sports data model include:</w:t>
      </w:r>
    </w:p>
    <w:p w:rsidR="00050542" w:rsidRPr="006B16EA" w:rsidRDefault="006B5409" w:rsidP="007F2B0A">
      <w:pPr>
        <w:numPr>
          <w:ilvl w:val="0"/>
          <w:numId w:val="20"/>
        </w:numPr>
        <w:spacing w:before="13" w:after="0" w:line="526" w:lineRule="exact"/>
        <w:ind w:right="-20"/>
        <w:rPr>
          <w:rFonts w:eastAsia="Garamond" w:cs="Garamond"/>
          <w:bCs/>
          <w:color w:val="221F1F"/>
        </w:rPr>
      </w:pPr>
      <w:r w:rsidRPr="006B16EA">
        <w:rPr>
          <w:rFonts w:eastAsia="Garamond" w:cs="Garamond"/>
          <w:bCs/>
          <w:color w:val="221F1F"/>
        </w:rPr>
        <w:t>Ticketing (NBA, WNBA &amp; events)</w:t>
      </w:r>
    </w:p>
    <w:p w:rsidR="00050542" w:rsidRPr="006B16EA" w:rsidRDefault="006B5409" w:rsidP="007F2B0A">
      <w:pPr>
        <w:numPr>
          <w:ilvl w:val="0"/>
          <w:numId w:val="20"/>
        </w:numPr>
        <w:spacing w:before="13" w:after="0" w:line="526" w:lineRule="exact"/>
        <w:ind w:right="-20"/>
        <w:rPr>
          <w:rFonts w:eastAsia="Garamond" w:cs="Garamond"/>
          <w:bCs/>
          <w:color w:val="221F1F"/>
        </w:rPr>
      </w:pPr>
      <w:r w:rsidRPr="006B16EA">
        <w:rPr>
          <w:rFonts w:eastAsia="Garamond" w:cs="Garamond"/>
          <w:bCs/>
          <w:color w:val="221F1F"/>
        </w:rPr>
        <w:t>CRM Contacts</w:t>
      </w:r>
    </w:p>
    <w:p w:rsidR="00050542" w:rsidRPr="006B16EA" w:rsidRDefault="006B5409" w:rsidP="007F2B0A">
      <w:pPr>
        <w:numPr>
          <w:ilvl w:val="0"/>
          <w:numId w:val="20"/>
        </w:numPr>
        <w:spacing w:before="13" w:after="0" w:line="526" w:lineRule="exact"/>
        <w:ind w:right="-20"/>
        <w:rPr>
          <w:rFonts w:eastAsia="Garamond" w:cs="Garamond"/>
          <w:bCs/>
          <w:color w:val="221F1F"/>
        </w:rPr>
      </w:pPr>
      <w:r w:rsidRPr="006B16EA">
        <w:rPr>
          <w:rFonts w:eastAsia="Garamond" w:cs="Garamond"/>
          <w:bCs/>
          <w:color w:val="221F1F"/>
        </w:rPr>
        <w:t>Corporate Partnerships</w:t>
      </w:r>
    </w:p>
    <w:p w:rsidR="00050542" w:rsidRPr="006B16EA" w:rsidRDefault="006B5409" w:rsidP="007F2B0A">
      <w:pPr>
        <w:numPr>
          <w:ilvl w:val="0"/>
          <w:numId w:val="20"/>
        </w:numPr>
        <w:spacing w:before="13" w:after="0" w:line="526" w:lineRule="exact"/>
        <w:ind w:right="-20"/>
        <w:rPr>
          <w:rFonts w:eastAsia="Garamond" w:cs="Garamond"/>
          <w:bCs/>
          <w:color w:val="221F1F"/>
        </w:rPr>
      </w:pPr>
      <w:r w:rsidRPr="006B16EA">
        <w:rPr>
          <w:rFonts w:eastAsia="Garamond" w:cs="Garamond"/>
          <w:bCs/>
          <w:color w:val="221F1F"/>
        </w:rPr>
        <w:t>Financials</w:t>
      </w:r>
    </w:p>
    <w:p w:rsidR="007F2B0A" w:rsidRPr="006B16EA" w:rsidRDefault="007F2B0A" w:rsidP="007F2B0A">
      <w:pPr>
        <w:spacing w:before="13" w:after="0" w:line="526" w:lineRule="exact"/>
        <w:ind w:left="720" w:right="-20"/>
        <w:rPr>
          <w:rFonts w:eastAsia="Garamond" w:cs="Garamond"/>
          <w:bCs/>
          <w:color w:val="221F1F"/>
        </w:rPr>
      </w:pPr>
    </w:p>
    <w:p w:rsidR="0043430F" w:rsidRPr="006B16EA" w:rsidRDefault="007F2B0A" w:rsidP="00F63567">
      <w:pPr>
        <w:spacing w:after="0" w:line="240" w:lineRule="auto"/>
        <w:rPr>
          <w:rFonts w:eastAsia="Times New Roman" w:cs="Arial"/>
          <w:noProof/>
        </w:rPr>
      </w:pPr>
      <w:r w:rsidRPr="006B16EA" w:rsidDel="007F2B0A">
        <w:rPr>
          <w:rFonts w:eastAsia="Garamond" w:cs="Garamond"/>
          <w:bCs/>
          <w:color w:val="221F1F"/>
        </w:rPr>
        <w:t xml:space="preserve"> </w:t>
      </w:r>
      <w:r w:rsidR="00BB2F36" w:rsidRPr="006B16EA">
        <w:rPr>
          <w:rFonts w:eastAsia="Times New Roman" w:cs="Arial"/>
          <w:b/>
        </w:rPr>
        <w:t>Some of our clients include:</w:t>
      </w:r>
      <w:r w:rsidR="00614242" w:rsidRPr="006B16EA">
        <w:rPr>
          <w:rFonts w:eastAsia="Times New Roman" w:cs="Arial"/>
          <w:noProof/>
        </w:rPr>
        <w:tab/>
      </w:r>
    </w:p>
    <w:p w:rsidR="0043430F" w:rsidRPr="006B16EA" w:rsidRDefault="0043430F" w:rsidP="00F63567">
      <w:pPr>
        <w:spacing w:after="0" w:line="240" w:lineRule="auto"/>
        <w:rPr>
          <w:rFonts w:eastAsia="Times New Roman" w:cs="Arial"/>
          <w:noProof/>
        </w:rPr>
      </w:pPr>
    </w:p>
    <w:p w:rsidR="00393E54" w:rsidRPr="006B16EA" w:rsidRDefault="005518C0" w:rsidP="00F63567">
      <w:pPr>
        <w:spacing w:after="0" w:line="240" w:lineRule="auto"/>
        <w:rPr>
          <w:rFonts w:eastAsia="Times New Roman" w:cs="Arial"/>
        </w:rPr>
      </w:pPr>
      <w:r w:rsidRPr="006B16EA">
        <w:rPr>
          <w:rFonts w:eastAsia="Times New Roman" w:cs="Arial"/>
          <w:noProof/>
        </w:rPr>
        <w:t xml:space="preserve">                                    </w:t>
      </w:r>
      <w:r w:rsidR="007F2B0A" w:rsidRPr="006B16EA">
        <w:rPr>
          <w:rFonts w:eastAsia="Times New Roman" w:cs="Arial"/>
          <w:noProof/>
        </w:rPr>
        <w:drawing>
          <wp:inline distT="0" distB="0" distL="0" distR="0">
            <wp:extent cx="6115050" cy="110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15050" cy="1104900"/>
                    </a:xfrm>
                    <a:prstGeom prst="rect">
                      <a:avLst/>
                    </a:prstGeom>
                    <a:noFill/>
                    <a:ln>
                      <a:noFill/>
                    </a:ln>
                  </pic:spPr>
                </pic:pic>
              </a:graphicData>
            </a:graphic>
          </wp:inline>
        </w:drawing>
      </w:r>
      <w:r w:rsidR="00393E54" w:rsidRPr="006B16EA">
        <w:rPr>
          <w:rFonts w:eastAsia="Times New Roman" w:cs="Arial"/>
        </w:rPr>
        <w:t xml:space="preserve">    </w:t>
      </w:r>
    </w:p>
    <w:p w:rsidR="00D434BC" w:rsidRPr="006B16EA" w:rsidRDefault="00D434BC" w:rsidP="00D434BC">
      <w:pPr>
        <w:spacing w:after="0" w:line="240" w:lineRule="auto"/>
        <w:ind w:left="630" w:firstLine="90"/>
        <w:rPr>
          <w:rFonts w:eastAsia="Times New Roman" w:cs="Arial"/>
          <w:b/>
        </w:rPr>
      </w:pPr>
    </w:p>
    <w:p w:rsidR="00C91316" w:rsidRPr="006B16EA" w:rsidRDefault="00EA762F" w:rsidP="00283DF4">
      <w:pPr>
        <w:tabs>
          <w:tab w:val="left" w:pos="0"/>
        </w:tabs>
        <w:spacing w:after="0" w:line="240" w:lineRule="auto"/>
        <w:rPr>
          <w:rFonts w:eastAsia="Times New Roman" w:cs="Arial"/>
          <w:b/>
        </w:rPr>
      </w:pPr>
      <w:r w:rsidRPr="006B16EA">
        <w:rPr>
          <w:rFonts w:eastAsia="Times New Roman" w:cs="Arial"/>
          <w:b/>
        </w:rPr>
        <w:t xml:space="preserve">Qualex </w:t>
      </w:r>
      <w:r w:rsidR="00365792" w:rsidRPr="006B16EA">
        <w:rPr>
          <w:rFonts w:eastAsia="Times New Roman" w:cs="Arial"/>
          <w:b/>
        </w:rPr>
        <w:t xml:space="preserve"> projects with </w:t>
      </w:r>
      <w:r w:rsidR="007F2B0A" w:rsidRPr="006B16EA">
        <w:rPr>
          <w:rFonts w:eastAsia="Times New Roman" w:cs="Arial"/>
          <w:b/>
        </w:rPr>
        <w:t>the NBA’s Phoenix Suns and Orlando Magic</w:t>
      </w:r>
      <w:r w:rsidR="004D1275" w:rsidRPr="006B16EA">
        <w:rPr>
          <w:rFonts w:eastAsia="Times New Roman" w:cs="Arial"/>
          <w:b/>
        </w:rPr>
        <w:t>:</w:t>
      </w:r>
    </w:p>
    <w:p w:rsidR="007F2B0A" w:rsidRPr="006B16EA" w:rsidRDefault="007F2B0A" w:rsidP="007F2B0A">
      <w:pPr>
        <w:pStyle w:val="ListParagraph"/>
        <w:numPr>
          <w:ilvl w:val="0"/>
          <w:numId w:val="8"/>
        </w:numPr>
        <w:rPr>
          <w:color w:val="000000" w:themeColor="text1"/>
        </w:rPr>
      </w:pPr>
      <w:r w:rsidRPr="006B16EA">
        <w:rPr>
          <w:bCs/>
          <w:color w:val="000000" w:themeColor="text1"/>
        </w:rPr>
        <w:t xml:space="preserve">Ticketing dashboard in a report type format built at the client’s request. </w:t>
      </w:r>
    </w:p>
    <w:p w:rsidR="007F2B0A" w:rsidRPr="006B16EA" w:rsidRDefault="007F2B0A" w:rsidP="007F2B0A">
      <w:pPr>
        <w:pStyle w:val="ListParagraph"/>
        <w:numPr>
          <w:ilvl w:val="0"/>
          <w:numId w:val="8"/>
        </w:numPr>
        <w:rPr>
          <w:color w:val="000000" w:themeColor="text1"/>
        </w:rPr>
      </w:pPr>
      <w:r w:rsidRPr="006B16EA">
        <w:rPr>
          <w:bCs/>
          <w:color w:val="000000" w:themeColor="text1"/>
        </w:rPr>
        <w:t>Ticketing dashboard levering visualizations and dynamic prompts</w:t>
      </w:r>
      <w:r w:rsidRPr="006B16EA" w:rsidDel="007F2B0A">
        <w:rPr>
          <w:color w:val="000000" w:themeColor="text1"/>
        </w:rPr>
        <w:t xml:space="preserve"> </w:t>
      </w:r>
    </w:p>
    <w:p w:rsidR="007F2B0A" w:rsidRPr="006B16EA" w:rsidRDefault="007F2B0A" w:rsidP="00A85C5A">
      <w:pPr>
        <w:pStyle w:val="ListParagraph"/>
        <w:numPr>
          <w:ilvl w:val="0"/>
          <w:numId w:val="8"/>
        </w:numPr>
        <w:rPr>
          <w:color w:val="000000" w:themeColor="text1"/>
        </w:rPr>
      </w:pPr>
      <w:r w:rsidRPr="006B16EA">
        <w:rPr>
          <w:bCs/>
          <w:color w:val="000000" w:themeColor="text1"/>
        </w:rPr>
        <w:t>Marketing Partnerships dashboard</w:t>
      </w:r>
      <w:r w:rsidRPr="006B16EA" w:rsidDel="007F2B0A">
        <w:rPr>
          <w:color w:val="000000" w:themeColor="text1"/>
        </w:rPr>
        <w:t xml:space="preserve"> </w:t>
      </w:r>
    </w:p>
    <w:p w:rsidR="007F2B0A" w:rsidRPr="006B16EA" w:rsidRDefault="007F2B0A" w:rsidP="007F2B0A">
      <w:pPr>
        <w:pStyle w:val="ListParagraph"/>
        <w:numPr>
          <w:ilvl w:val="0"/>
          <w:numId w:val="8"/>
        </w:numPr>
        <w:rPr>
          <w:rFonts w:eastAsia="Times New Roman" w:cs="Arial"/>
        </w:rPr>
      </w:pPr>
      <w:r w:rsidRPr="006B16EA">
        <w:rPr>
          <w:bCs/>
          <w:color w:val="000000" w:themeColor="text1"/>
        </w:rPr>
        <w:t xml:space="preserve">Arena map showing sales performance by section </w:t>
      </w:r>
    </w:p>
    <w:p w:rsidR="007F2B0A" w:rsidRPr="006B16EA" w:rsidRDefault="007F2B0A" w:rsidP="007F2B0A">
      <w:pPr>
        <w:pStyle w:val="ListParagraph"/>
        <w:numPr>
          <w:ilvl w:val="0"/>
          <w:numId w:val="8"/>
        </w:numPr>
        <w:rPr>
          <w:rFonts w:eastAsia="Times New Roman" w:cs="Arial"/>
        </w:rPr>
      </w:pPr>
      <w:r w:rsidRPr="006B16EA">
        <w:rPr>
          <w:bCs/>
          <w:color w:val="000000" w:themeColor="text1"/>
        </w:rPr>
        <w:t>Profit &amp; Loss summary built using dynamic prompts</w:t>
      </w:r>
    </w:p>
    <w:p w:rsidR="007F2B0A" w:rsidRPr="006B16EA" w:rsidRDefault="007F2B0A" w:rsidP="007F2B0A">
      <w:pPr>
        <w:pStyle w:val="ListParagraph"/>
        <w:numPr>
          <w:ilvl w:val="0"/>
          <w:numId w:val="8"/>
        </w:numPr>
        <w:rPr>
          <w:rFonts w:eastAsia="Times New Roman" w:cs="Arial"/>
        </w:rPr>
      </w:pPr>
      <w:r w:rsidRPr="006B16EA">
        <w:rPr>
          <w:bCs/>
          <w:color w:val="000000" w:themeColor="text1"/>
        </w:rPr>
        <w:t>Traditional Consolidated P&amp;L summary</w:t>
      </w:r>
      <w:r w:rsidRPr="006B16EA" w:rsidDel="007F2B0A">
        <w:rPr>
          <w:color w:val="000000" w:themeColor="text1"/>
        </w:rPr>
        <w:t xml:space="preserve"> </w:t>
      </w:r>
    </w:p>
    <w:p w:rsidR="006B16EA" w:rsidRPr="006B16EA" w:rsidRDefault="006B16EA" w:rsidP="006B16EA">
      <w:pPr>
        <w:shd w:val="clear" w:color="auto" w:fill="FFFFFF"/>
        <w:spacing w:before="100" w:beforeAutospacing="1" w:after="100" w:afterAutospacing="1"/>
        <w:rPr>
          <w:rFonts w:eastAsia="Times New Roman" w:cs="Arial"/>
          <w:color w:val="333333"/>
        </w:rPr>
      </w:pPr>
      <w:r w:rsidRPr="006B16EA">
        <w:rPr>
          <w:rFonts w:eastAsia="Times New Roman" w:cs="Arial"/>
          <w:b/>
          <w:bCs/>
          <w:color w:val="333333"/>
        </w:rPr>
        <w:t>Optimizing Sports Business Operations with iQ-Sports</w:t>
      </w:r>
      <w:r w:rsidRPr="006B16EA">
        <w:rPr>
          <w:rFonts w:eastAsia="Times New Roman" w:cs="Arial"/>
          <w:color w:val="333333"/>
        </w:rPr>
        <w:br/>
        <w:t xml:space="preserve">iQ-Sports analytics provides an integrated environment for predictive and descriptive modeling, data mining, text analytics, forecasting, optimization, simulation, experimental design and more. From predictive analytics to model </w:t>
      </w:r>
      <w:r w:rsidRPr="006B16EA">
        <w:rPr>
          <w:rFonts w:eastAsia="Times New Roman" w:cs="Arial"/>
          <w:color w:val="333333"/>
        </w:rPr>
        <w:lastRenderedPageBreak/>
        <w:t>deployment and process optimization, QLX provides a range of techniques and processes for the collection, classification, analysis and interpretation of data to reveal patterns, anomalies, attributes  and relationships, leading to new insights and faster, better answers.</w:t>
      </w:r>
    </w:p>
    <w:p w:rsidR="006B16EA" w:rsidRPr="006B16EA" w:rsidRDefault="006B16EA" w:rsidP="006B16EA">
      <w:pPr>
        <w:shd w:val="clear" w:color="auto" w:fill="FFFFFF"/>
        <w:spacing w:before="100" w:beforeAutospacing="1" w:after="100" w:afterAutospacing="1"/>
        <w:rPr>
          <w:rFonts w:eastAsia="Times New Roman" w:cs="Arial"/>
          <w:color w:val="333333"/>
        </w:rPr>
      </w:pPr>
      <w:r w:rsidRPr="006B16EA">
        <w:rPr>
          <w:rFonts w:eastAsia="Times New Roman" w:cs="Arial"/>
          <w:color w:val="333333"/>
        </w:rPr>
        <w:t>To deliver results, QLX offers capabilities in four categories:</w:t>
      </w:r>
    </w:p>
    <w:p w:rsidR="006B16EA" w:rsidRPr="006B16EA" w:rsidRDefault="00275F78" w:rsidP="006B16EA">
      <w:pPr>
        <w:numPr>
          <w:ilvl w:val="0"/>
          <w:numId w:val="21"/>
        </w:numPr>
        <w:shd w:val="clear" w:color="auto" w:fill="FFFFFF"/>
        <w:spacing w:before="100" w:beforeAutospacing="1" w:after="100" w:afterAutospacing="1" w:line="240" w:lineRule="auto"/>
        <w:rPr>
          <w:rFonts w:eastAsia="Times New Roman" w:cs="Arial"/>
        </w:rPr>
      </w:pPr>
      <w:hyperlink r:id="rId9" w:history="1">
        <w:r w:rsidR="006B16EA" w:rsidRPr="006B16EA">
          <w:rPr>
            <w:rFonts w:eastAsia="Times New Roman" w:cs="Arial"/>
            <w:b/>
            <w:bCs/>
          </w:rPr>
          <w:t>Fan intelligence</w:t>
        </w:r>
      </w:hyperlink>
      <w:r w:rsidR="006B16EA" w:rsidRPr="006B16EA">
        <w:rPr>
          <w:rFonts w:eastAsia="Times New Roman" w:cs="Arial"/>
        </w:rPr>
        <w:t>. Predictive modeling, segmentation, marketing automation and real-time decision making help maximize each fan's total value and an increase in attendance, which is why QLX will deliver targeted, personalized marketing campaigns that drive profitability.</w:t>
      </w:r>
    </w:p>
    <w:p w:rsidR="006B16EA" w:rsidRPr="006B16EA" w:rsidRDefault="00275F78" w:rsidP="006B16EA">
      <w:pPr>
        <w:numPr>
          <w:ilvl w:val="0"/>
          <w:numId w:val="21"/>
        </w:numPr>
        <w:shd w:val="clear" w:color="auto" w:fill="FFFFFF"/>
        <w:spacing w:before="100" w:beforeAutospacing="1" w:after="100" w:afterAutospacing="1" w:line="240" w:lineRule="auto"/>
        <w:rPr>
          <w:rFonts w:eastAsia="Times New Roman" w:cs="Arial"/>
        </w:rPr>
      </w:pPr>
      <w:hyperlink r:id="rId10" w:history="1">
        <w:r w:rsidR="006B16EA" w:rsidRPr="006B16EA">
          <w:rPr>
            <w:rFonts w:eastAsia="Times New Roman" w:cs="Arial"/>
            <w:b/>
            <w:bCs/>
          </w:rPr>
          <w:t>Performance management</w:t>
        </w:r>
      </w:hyperlink>
      <w:r w:rsidR="006B16EA" w:rsidRPr="006B16EA">
        <w:rPr>
          <w:rFonts w:eastAsia="Times New Roman" w:cs="Arial"/>
        </w:rPr>
        <w:t>. Cost and profitability analysis shows where it is most profitable to increase venue revenue while containing costs. Dashboards and scorecards show how each department's efforts contribute to strategic objectives and KPIs. Financial consolidation and reporting help ensure timely and accurate reporting of financial information.</w:t>
      </w:r>
    </w:p>
    <w:p w:rsidR="006B16EA" w:rsidRPr="006B16EA" w:rsidRDefault="006B16EA" w:rsidP="006B16EA">
      <w:pPr>
        <w:numPr>
          <w:ilvl w:val="0"/>
          <w:numId w:val="21"/>
        </w:numPr>
        <w:shd w:val="clear" w:color="auto" w:fill="FFFFFF"/>
        <w:spacing w:before="100" w:beforeAutospacing="1" w:after="100" w:afterAutospacing="1" w:line="240" w:lineRule="auto"/>
        <w:rPr>
          <w:rFonts w:eastAsia="Times New Roman" w:cs="Arial"/>
        </w:rPr>
      </w:pPr>
      <w:r w:rsidRPr="006B16EA">
        <w:rPr>
          <w:rFonts w:eastAsia="Times New Roman" w:cs="Arial"/>
          <w:b/>
          <w:bCs/>
        </w:rPr>
        <w:t>Venue intelligence</w:t>
      </w:r>
      <w:r w:rsidRPr="006B16EA">
        <w:rPr>
          <w:rFonts w:eastAsia="Times New Roman" w:cs="Arial"/>
        </w:rPr>
        <w:t>. </w:t>
      </w:r>
      <w:hyperlink r:id="rId11" w:history="1">
        <w:r w:rsidRPr="006B16EA">
          <w:rPr>
            <w:rFonts w:eastAsia="Times New Roman" w:cs="Arial"/>
            <w:u w:val="single"/>
          </w:rPr>
          <w:t>Forecasting</w:t>
        </w:r>
      </w:hyperlink>
      <w:r w:rsidRPr="006B16EA">
        <w:rPr>
          <w:rFonts w:eastAsia="Times New Roman" w:cs="Arial"/>
        </w:rPr>
        <w:t>, pricing analysis and optimization solutions help venue operator’s better stock, price and staff their event-day operations. </w:t>
      </w:r>
      <w:hyperlink r:id="rId12" w:history="1">
        <w:r w:rsidRPr="006B16EA">
          <w:rPr>
            <w:rFonts w:eastAsia="Times New Roman" w:cs="Arial"/>
            <w:u w:val="single"/>
          </w:rPr>
          <w:t>Analytics</w:t>
        </w:r>
      </w:hyperlink>
      <w:r w:rsidRPr="006B16EA">
        <w:rPr>
          <w:rFonts w:eastAsia="Times New Roman" w:cs="Arial"/>
        </w:rPr>
        <w:t> and </w:t>
      </w:r>
      <w:hyperlink r:id="rId13" w:history="1">
        <w:r w:rsidRPr="006B16EA">
          <w:rPr>
            <w:rFonts w:eastAsia="Times New Roman" w:cs="Arial"/>
            <w:u w:val="single"/>
          </w:rPr>
          <w:t>BI reporting</w:t>
        </w:r>
      </w:hyperlink>
      <w:r w:rsidRPr="006B16EA">
        <w:rPr>
          <w:rFonts w:eastAsia="Times New Roman" w:cs="Arial"/>
        </w:rPr>
        <w:t> allow retail operations to predict demand and understand the value of customers and promotions.</w:t>
      </w:r>
    </w:p>
    <w:p w:rsidR="006B16EA" w:rsidRPr="006B16EA" w:rsidRDefault="006B16EA" w:rsidP="006B16EA">
      <w:pPr>
        <w:numPr>
          <w:ilvl w:val="0"/>
          <w:numId w:val="21"/>
        </w:numPr>
        <w:shd w:val="clear" w:color="auto" w:fill="FFFFFF"/>
        <w:spacing w:before="100" w:beforeAutospacing="1" w:after="100" w:afterAutospacing="1" w:line="240" w:lineRule="auto"/>
        <w:rPr>
          <w:rFonts w:eastAsia="Times New Roman" w:cs="Arial"/>
        </w:rPr>
      </w:pPr>
      <w:r w:rsidRPr="006B16EA">
        <w:rPr>
          <w:rFonts w:eastAsia="Times New Roman" w:cs="Arial"/>
          <w:b/>
        </w:rPr>
        <w:t>Golden Record.</w:t>
      </w:r>
      <w:r w:rsidRPr="006B16EA">
        <w:rPr>
          <w:rFonts w:eastAsia="Times New Roman" w:cs="Arial"/>
        </w:rPr>
        <w:t xml:space="preserve"> Clean up and consolidate all data to understand the total fan value and eliminate duplicate records in multiple operational systems. SAS offers a complete portfolio of data integration capabilities, including: data cleansing and enrichment; extraction, transformation and loading; data federation; master data management; and more.</w:t>
      </w:r>
    </w:p>
    <w:p w:rsidR="007F2B0A" w:rsidRPr="006B16EA" w:rsidRDefault="007F2B0A" w:rsidP="007F2B0A">
      <w:pPr>
        <w:pStyle w:val="ListParagraph"/>
        <w:rPr>
          <w:rFonts w:eastAsia="Times New Roman" w:cs="Arial"/>
        </w:rPr>
      </w:pPr>
    </w:p>
    <w:p w:rsidR="00814BE4" w:rsidRPr="006B16EA" w:rsidRDefault="00814BE4" w:rsidP="007F2B0A">
      <w:pPr>
        <w:rPr>
          <w:rFonts w:eastAsia="Times New Roman" w:cs="Arial"/>
          <w:b/>
        </w:rPr>
      </w:pPr>
      <w:r w:rsidRPr="006B16EA">
        <w:rPr>
          <w:rFonts w:eastAsia="Times New Roman" w:cs="Arial"/>
          <w:b/>
        </w:rPr>
        <w:t>Qualex Solutions Include:</w:t>
      </w:r>
      <w:r w:rsidR="008A3CDE" w:rsidRPr="006B16EA">
        <w:rPr>
          <w:rFonts w:eastAsia="Times New Roman" w:cs="Arial"/>
          <w:b/>
        </w:rPr>
        <w:t xml:space="preserve"> </w:t>
      </w:r>
      <w:r w:rsidRPr="006B16EA">
        <w:rPr>
          <w:rFonts w:cs="Arial"/>
          <w:b/>
        </w:rPr>
        <w:t>iQ-Support™ </w:t>
      </w:r>
    </w:p>
    <w:p w:rsidR="00814BE4" w:rsidRPr="006B16EA" w:rsidRDefault="00814BE4" w:rsidP="00814BE4">
      <w:pPr>
        <w:spacing w:after="0" w:line="240" w:lineRule="auto"/>
        <w:ind w:firstLine="720"/>
        <w:jc w:val="both"/>
        <w:textAlignment w:val="baseline"/>
        <w:rPr>
          <w:rFonts w:eastAsia="Times New Roman" w:cs="Arial"/>
        </w:rPr>
      </w:pPr>
    </w:p>
    <w:p w:rsidR="004D1275" w:rsidRPr="006B16EA" w:rsidRDefault="00814BE4" w:rsidP="00F10912">
      <w:pPr>
        <w:spacing w:after="0" w:line="240" w:lineRule="auto"/>
        <w:textAlignment w:val="baseline"/>
        <w:sectPr w:rsidR="004D1275" w:rsidRPr="006B16EA" w:rsidSect="00283DF4">
          <w:headerReference w:type="default" r:id="rId14"/>
          <w:footerReference w:type="default" r:id="rId15"/>
          <w:pgSz w:w="12240" w:h="15840"/>
          <w:pgMar w:top="720" w:right="720" w:bottom="720" w:left="720" w:header="720" w:footer="720" w:gutter="0"/>
          <w:cols w:space="720"/>
          <w:docGrid w:linePitch="360"/>
        </w:sectPr>
      </w:pPr>
      <w:r w:rsidRPr="006B16EA">
        <w:rPr>
          <w:rFonts w:eastAsia="Times New Roman" w:cs="Arial"/>
          <w:b/>
        </w:rPr>
        <w:t>Qualex</w:t>
      </w:r>
      <w:r w:rsidRPr="006B16EA">
        <w:rPr>
          <w:rFonts w:eastAsia="Times New Roman" w:cs="Arial"/>
        </w:rPr>
        <w:t> </w:t>
      </w:r>
      <w:r w:rsidRPr="006B16EA">
        <w:rPr>
          <w:rFonts w:eastAsia="Times New Roman" w:cs="Arial"/>
          <w:b/>
        </w:rPr>
        <w:t>iQ-Support™</w:t>
      </w:r>
      <w:r w:rsidRPr="006B16EA">
        <w:rPr>
          <w:rFonts w:eastAsia="Times New Roman" w:cs="Arial"/>
        </w:rPr>
        <w:t xml:space="preserve"> is an internet-driven solution for organizations that, after implementing </w:t>
      </w:r>
      <w:r w:rsidR="00293E83" w:rsidRPr="006B16EA">
        <w:rPr>
          <w:rFonts w:eastAsia="Times New Roman" w:cs="Arial"/>
        </w:rPr>
        <w:t>software solutions</w:t>
      </w:r>
      <w:r w:rsidRPr="006B16EA">
        <w:rPr>
          <w:rFonts w:eastAsia="Times New Roman" w:cs="Arial"/>
        </w:rPr>
        <w:t>, need additional support to maintain their system's operation. Qualex offers bundles of consulting hours from its specialized consultants in Data Integration, Data Warehousing Construction, Business Intelligence Report</w:t>
      </w:r>
      <w:r w:rsidR="00293E83" w:rsidRPr="006B16EA">
        <w:rPr>
          <w:rFonts w:eastAsia="Times New Roman" w:cs="Arial"/>
        </w:rPr>
        <w:t xml:space="preserve">ing and Sophisticated Analysis. </w:t>
      </w:r>
      <w:r w:rsidRPr="006B16EA">
        <w:rPr>
          <w:rFonts w:eastAsia="Times New Roman" w:cs="Arial"/>
        </w:rPr>
        <w:t>All these services are provided at a low cost, with high quality and maximum accessibility.</w:t>
      </w:r>
      <w:r w:rsidR="005518C0" w:rsidRPr="006B16EA">
        <w:rPr>
          <w:rFonts w:eastAsia="Times New Roman" w:cs="Arial"/>
        </w:rPr>
        <w:t xml:space="preserve">                         </w:t>
      </w:r>
    </w:p>
    <w:p w:rsidR="004D1275" w:rsidRPr="006B16EA" w:rsidRDefault="004D1275" w:rsidP="00424432">
      <w:pPr>
        <w:spacing w:after="0" w:line="240" w:lineRule="auto"/>
        <w:textAlignment w:val="baseline"/>
        <w:rPr>
          <w:rFonts w:eastAsia="Times New Roman" w:cs="Arial"/>
        </w:rPr>
        <w:sectPr w:rsidR="004D1275" w:rsidRPr="006B16EA" w:rsidSect="004D1275">
          <w:type w:val="continuous"/>
          <w:pgSz w:w="12240" w:h="15840"/>
          <w:pgMar w:top="720" w:right="720" w:bottom="720" w:left="720" w:header="720" w:footer="720" w:gutter="0"/>
          <w:cols w:num="2" w:space="720"/>
          <w:docGrid w:linePitch="360"/>
        </w:sectPr>
      </w:pPr>
    </w:p>
    <w:p w:rsidR="00814BE4" w:rsidRPr="006B16EA" w:rsidRDefault="00814BE4" w:rsidP="00814BE4">
      <w:pPr>
        <w:spacing w:before="150" w:after="0" w:line="240" w:lineRule="auto"/>
        <w:rPr>
          <w:rFonts w:eastAsia="Times New Roman" w:cs="Arial"/>
        </w:rPr>
      </w:pPr>
    </w:p>
    <w:p w:rsidR="00814BE4" w:rsidRPr="006B16EA" w:rsidRDefault="00814BE4" w:rsidP="00814BE4">
      <w:pPr>
        <w:spacing w:after="0" w:line="240" w:lineRule="auto"/>
        <w:textAlignment w:val="baseline"/>
        <w:outlineLvl w:val="1"/>
        <w:rPr>
          <w:rFonts w:eastAsia="Times New Roman" w:cs="Arial"/>
          <w:b/>
          <w:bCs/>
          <w:spacing w:val="-15"/>
        </w:rPr>
      </w:pPr>
      <w:r w:rsidRPr="006B16EA">
        <w:rPr>
          <w:rFonts w:eastAsia="Times New Roman" w:cs="Arial"/>
          <w:b/>
          <w:bCs/>
          <w:spacing w:val="-15"/>
        </w:rPr>
        <w:t>Service Commitment</w:t>
      </w:r>
    </w:p>
    <w:p w:rsidR="00814BE4" w:rsidRPr="006B16EA" w:rsidRDefault="00814BE4" w:rsidP="00814BE4">
      <w:pPr>
        <w:spacing w:after="0" w:line="240" w:lineRule="auto"/>
        <w:textAlignment w:val="baseline"/>
        <w:outlineLvl w:val="1"/>
        <w:rPr>
          <w:rFonts w:eastAsia="Times New Roman" w:cs="Arial"/>
          <w:b/>
          <w:bCs/>
          <w:spacing w:val="-15"/>
        </w:rPr>
      </w:pPr>
    </w:p>
    <w:p w:rsidR="00814BE4" w:rsidRPr="006B16EA" w:rsidRDefault="00814BE4" w:rsidP="00283DF4">
      <w:pPr>
        <w:spacing w:after="0" w:line="240" w:lineRule="auto"/>
        <w:jc w:val="both"/>
        <w:textAlignment w:val="baseline"/>
        <w:rPr>
          <w:rFonts w:eastAsia="Times New Roman" w:cs="Arial"/>
        </w:rPr>
      </w:pPr>
      <w:r w:rsidRPr="006B16EA">
        <w:rPr>
          <w:rFonts w:eastAsia="Times New Roman" w:cs="Arial"/>
        </w:rPr>
        <w:t>Once an issue concerning the use of software is reported, Qualex agrees to assign a resource to verify the issue. In critical issues (High), this resource will be assigned within specific pre-determine</w:t>
      </w:r>
      <w:r w:rsidR="00714365" w:rsidRPr="006B16EA">
        <w:rPr>
          <w:rFonts w:eastAsia="Times New Roman" w:cs="Arial"/>
        </w:rPr>
        <w:t>d</w:t>
      </w:r>
      <w:r w:rsidRPr="006B16EA">
        <w:rPr>
          <w:rFonts w:eastAsia="Times New Roman" w:cs="Arial"/>
        </w:rPr>
        <w:t xml:space="preserve"> business hours and for regular issues (Low and Medium), the resource will be assigned within one business day</w:t>
      </w:r>
      <w:r w:rsidR="00481C93" w:rsidRPr="006B16EA">
        <w:rPr>
          <w:rFonts w:eastAsia="Times New Roman" w:cs="Arial"/>
        </w:rPr>
        <w:t>.</w:t>
      </w:r>
    </w:p>
    <w:sectPr w:rsidR="00814BE4" w:rsidRPr="006B16EA" w:rsidSect="004D1275">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5F0" w:rsidRDefault="000B75F0" w:rsidP="00A11D0D">
      <w:pPr>
        <w:spacing w:after="0" w:line="240" w:lineRule="auto"/>
      </w:pPr>
      <w:r>
        <w:separator/>
      </w:r>
    </w:p>
  </w:endnote>
  <w:endnote w:type="continuationSeparator" w:id="0">
    <w:p w:rsidR="000B75F0" w:rsidRDefault="000B75F0" w:rsidP="00A11D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365" w:rsidRDefault="00275F78">
    <w:pPr>
      <w:pStyle w:val="Footer"/>
      <w:rPr>
        <w:lang w:val="es-ES"/>
      </w:rPr>
    </w:pPr>
    <w:r>
      <w:rPr>
        <w:noProof/>
      </w:rPr>
      <w:pict>
        <v:shapetype id="_x0000_t32" coordsize="21600,21600" o:spt="32" o:oned="t" path="m,l21600,21600e" filled="f">
          <v:path arrowok="t" fillok="f" o:connecttype="none"/>
          <o:lock v:ext="edit" shapetype="t"/>
        </v:shapetype>
        <v:shape id="AutoShape 3" o:spid="_x0000_s4097" type="#_x0000_t32" style="position:absolute;margin-left:-7.55pt;margin-top:11.55pt;width:488.65pt;height:0;z-index:251659264;visibility:visible;mso-wrap-distance-top:-3e-5mm;mso-wrap-distance-bottom:-3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"/>
      </w:pict>
    </w:r>
  </w:p>
  <w:p w:rsidR="00714365" w:rsidRPr="00064767" w:rsidRDefault="00714365">
    <w:pPr>
      <w:pStyle w:val="Footer"/>
      <w:rPr>
        <w:lang w:val="es-ES"/>
      </w:rPr>
    </w:pPr>
    <w:r>
      <w:rPr>
        <w:lang w:val="es-ES"/>
      </w:rPr>
      <w:t>Cecilia Pedrazzoli</w:t>
    </w:r>
  </w:p>
  <w:p w:rsidR="00714365" w:rsidRPr="00064767" w:rsidRDefault="00714365">
    <w:pPr>
      <w:pStyle w:val="Footer"/>
      <w:rPr>
        <w:lang w:val="es-ES"/>
      </w:rPr>
    </w:pPr>
    <w:r w:rsidRPr="00064767">
      <w:rPr>
        <w:lang w:val="es-ES"/>
      </w:rPr>
      <w:t>+1 786 344 6250</w:t>
    </w:r>
  </w:p>
  <w:p w:rsidR="00714365" w:rsidRDefault="00275F78">
    <w:pPr>
      <w:pStyle w:val="Footer"/>
      <w:rPr>
        <w:lang w:val="es-ES"/>
      </w:rPr>
    </w:pPr>
    <w:r>
      <w:fldChar w:fldCharType="begin"/>
    </w:r>
    <w:r w:rsidRPr="00FA0C6F">
      <w:rPr>
        <w:lang w:val="es-AR"/>
      </w:rPr>
      <w:instrText>HYPERLINK "mailto:cecilia.pedrazzoli@qlx.com"</w:instrText>
    </w:r>
    <w:r>
      <w:fldChar w:fldCharType="separate"/>
    </w:r>
    <w:r w:rsidR="00AC48D8" w:rsidRPr="00D96D88">
      <w:rPr>
        <w:rStyle w:val="Hyperlink"/>
        <w:lang w:val="es-ES"/>
      </w:rPr>
      <w:t>cecilia.pedrazzoli@qlx.com</w:t>
    </w:r>
    <w:r>
      <w:fldChar w:fldCharType="end"/>
    </w:r>
  </w:p>
  <w:p w:rsidR="00AC48D8" w:rsidRPr="00064767" w:rsidRDefault="00AC48D8">
    <w:pPr>
      <w:pStyle w:val="Footer"/>
      <w:rPr>
        <w:lang w:val="es-ES"/>
      </w:rPr>
    </w:pPr>
    <w:r>
      <w:rPr>
        <w:lang w:val="es-ES"/>
      </w:rPr>
      <w:t>www.qlx.com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5F0" w:rsidRDefault="000B75F0" w:rsidP="00A11D0D">
      <w:pPr>
        <w:spacing w:after="0" w:line="240" w:lineRule="auto"/>
      </w:pPr>
      <w:r>
        <w:separator/>
      </w:r>
    </w:p>
  </w:footnote>
  <w:footnote w:type="continuationSeparator" w:id="0">
    <w:p w:rsidR="000B75F0" w:rsidRDefault="000B75F0" w:rsidP="00A11D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F4" w:rsidRPr="008A3CDE" w:rsidRDefault="00714365" w:rsidP="00283DF4">
    <w:pPr>
      <w:spacing w:after="0" w:line="240" w:lineRule="auto"/>
      <w:outlineLvl w:val="0"/>
      <w:rPr>
        <w:rFonts w:ascii="Arial" w:eastAsia="Times New Roman" w:hAnsi="Arial" w:cs="Arial"/>
        <w:b/>
        <w:kern w:val="36"/>
        <w:sz w:val="24"/>
        <w:szCs w:val="24"/>
      </w:rPr>
    </w:pPr>
    <w:r>
      <w:rPr>
        <w:noProof/>
      </w:rPr>
      <w:drawing>
        <wp:inline distT="0" distB="0" distL="0" distR="0">
          <wp:extent cx="1712068" cy="650869"/>
          <wp:effectExtent l="0" t="0" r="2432" b="0"/>
          <wp:docPr id="20" name="2 Imagen" descr="Qlx Logo -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x Logo - Transparent.png"/>
                  <pic:cNvPicPr/>
                </pic:nvPicPr>
                <pic:blipFill>
                  <a:blip r:embed="rId1"/>
                  <a:stretch>
                    <a:fillRect/>
                  </a:stretch>
                </pic:blipFill>
                <pic:spPr>
                  <a:xfrm>
                    <a:off x="0" y="0"/>
                    <a:ext cx="1742016" cy="662254"/>
                  </a:xfrm>
                  <a:prstGeom prst="rect">
                    <a:avLst/>
                  </a:prstGeom>
                </pic:spPr>
              </pic:pic>
            </a:graphicData>
          </a:graphic>
        </wp:inline>
      </w:drawing>
    </w:r>
    <w:r w:rsidR="00283DF4" w:rsidRPr="00283DF4">
      <w:rPr>
        <w:rFonts w:ascii="Arial" w:eastAsia="Times New Roman" w:hAnsi="Arial" w:cs="Arial"/>
        <w:b/>
        <w:kern w:val="36"/>
        <w:sz w:val="24"/>
        <w:szCs w:val="24"/>
      </w:rPr>
      <w:t xml:space="preserve"> </w:t>
    </w:r>
    <w:r w:rsidR="00283DF4">
      <w:rPr>
        <w:rFonts w:ascii="Arial" w:eastAsia="Times New Roman" w:hAnsi="Arial" w:cs="Arial"/>
        <w:b/>
        <w:kern w:val="36"/>
        <w:sz w:val="24"/>
        <w:szCs w:val="24"/>
      </w:rPr>
      <w:t xml:space="preserve">  </w:t>
    </w:r>
    <w:r w:rsidR="00283DF4" w:rsidRPr="00283DF4">
      <w:rPr>
        <w:rFonts w:ascii="Arial" w:eastAsia="Times New Roman" w:hAnsi="Arial" w:cs="Arial"/>
        <w:b/>
        <w:kern w:val="36"/>
        <w:sz w:val="32"/>
        <w:szCs w:val="32"/>
      </w:rPr>
      <w:t xml:space="preserve">Qualex </w:t>
    </w:r>
    <w:r w:rsidR="007F2B0A">
      <w:rPr>
        <w:rFonts w:ascii="Arial" w:eastAsia="Times New Roman" w:hAnsi="Arial" w:cs="Arial"/>
        <w:b/>
        <w:kern w:val="36"/>
        <w:sz w:val="32"/>
        <w:szCs w:val="32"/>
      </w:rPr>
      <w:t>Sports &amp; Entertainment</w:t>
    </w:r>
    <w:r w:rsidR="00C30B26">
      <w:rPr>
        <w:rFonts w:ascii="Arial" w:eastAsia="Times New Roman" w:hAnsi="Arial" w:cs="Arial"/>
        <w:b/>
        <w:kern w:val="36"/>
        <w:sz w:val="32"/>
        <w:szCs w:val="32"/>
      </w:rPr>
      <w:t xml:space="preserve">         </w:t>
    </w:r>
    <w:r w:rsidR="00B63FCC">
      <w:rPr>
        <w:rFonts w:ascii="Arial" w:eastAsia="Times New Roman" w:hAnsi="Arial" w:cs="Arial"/>
        <w:b/>
        <w:noProof/>
        <w:kern w:val="36"/>
        <w:sz w:val="24"/>
        <w:szCs w:val="24"/>
      </w:rPr>
      <w:drawing>
        <wp:inline distT="0" distB="0" distL="0" distR="0">
          <wp:extent cx="1476375" cy="73981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7202" cy="740230"/>
                  </a:xfrm>
                  <a:prstGeom prst="rect">
                    <a:avLst/>
                  </a:prstGeom>
                  <a:noFill/>
                  <a:ln>
                    <a:noFill/>
                  </a:ln>
                </pic:spPr>
              </pic:pic>
            </a:graphicData>
          </a:graphic>
        </wp:inline>
      </w:drawing>
    </w:r>
  </w:p>
  <w:p w:rsidR="00714365" w:rsidRDefault="00275F78">
    <w:pPr>
      <w:pStyle w:val="Header"/>
    </w:pPr>
    <w:r>
      <w:rPr>
        <w:noProof/>
      </w:rPr>
      <w:pict>
        <v:shapetype id="_x0000_t32" coordsize="21600,21600" o:spt="32" o:oned="t" path="m,l21600,21600e" filled="f">
          <v:path arrowok="t" fillok="f" o:connecttype="none"/>
          <o:lock v:ext="edit" shapetype="t"/>
        </v:shapetype>
        <v:shape id="AutoShape 1" o:spid="_x0000_s4098" type="#_x0000_t32" style="position:absolute;margin-left:6.75pt;margin-top:5.6pt;width:531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710A"/>
    <w:multiLevelType w:val="hybridMultilevel"/>
    <w:tmpl w:val="DAC43436"/>
    <w:lvl w:ilvl="0" w:tplc="4CD6273A">
      <w:start w:val="1"/>
      <w:numFmt w:val="bullet"/>
      <w:lvlText w:val="◦"/>
      <w:lvlJc w:val="left"/>
      <w:pPr>
        <w:tabs>
          <w:tab w:val="num" w:pos="360"/>
        </w:tabs>
        <w:ind w:left="360" w:hanging="360"/>
      </w:pPr>
      <w:rPr>
        <w:rFonts w:ascii="Verdana" w:hAnsi="Verdana" w:hint="default"/>
      </w:rPr>
    </w:lvl>
    <w:lvl w:ilvl="1" w:tplc="588A1192">
      <w:start w:val="1"/>
      <w:numFmt w:val="bullet"/>
      <w:lvlText w:val="◦"/>
      <w:lvlJc w:val="left"/>
      <w:pPr>
        <w:tabs>
          <w:tab w:val="num" w:pos="1080"/>
        </w:tabs>
        <w:ind w:left="1080" w:hanging="360"/>
      </w:pPr>
      <w:rPr>
        <w:rFonts w:ascii="Verdana" w:hAnsi="Verdana" w:hint="default"/>
      </w:rPr>
    </w:lvl>
    <w:lvl w:ilvl="2" w:tplc="87204EC6" w:tentative="1">
      <w:start w:val="1"/>
      <w:numFmt w:val="bullet"/>
      <w:lvlText w:val="◦"/>
      <w:lvlJc w:val="left"/>
      <w:pPr>
        <w:tabs>
          <w:tab w:val="num" w:pos="1800"/>
        </w:tabs>
        <w:ind w:left="1800" w:hanging="360"/>
      </w:pPr>
      <w:rPr>
        <w:rFonts w:ascii="Verdana" w:hAnsi="Verdana" w:hint="default"/>
      </w:rPr>
    </w:lvl>
    <w:lvl w:ilvl="3" w:tplc="6D361E80" w:tentative="1">
      <w:start w:val="1"/>
      <w:numFmt w:val="bullet"/>
      <w:lvlText w:val="◦"/>
      <w:lvlJc w:val="left"/>
      <w:pPr>
        <w:tabs>
          <w:tab w:val="num" w:pos="2520"/>
        </w:tabs>
        <w:ind w:left="2520" w:hanging="360"/>
      </w:pPr>
      <w:rPr>
        <w:rFonts w:ascii="Verdana" w:hAnsi="Verdana" w:hint="default"/>
      </w:rPr>
    </w:lvl>
    <w:lvl w:ilvl="4" w:tplc="71901152" w:tentative="1">
      <w:start w:val="1"/>
      <w:numFmt w:val="bullet"/>
      <w:lvlText w:val="◦"/>
      <w:lvlJc w:val="left"/>
      <w:pPr>
        <w:tabs>
          <w:tab w:val="num" w:pos="3240"/>
        </w:tabs>
        <w:ind w:left="3240" w:hanging="360"/>
      </w:pPr>
      <w:rPr>
        <w:rFonts w:ascii="Verdana" w:hAnsi="Verdana" w:hint="default"/>
      </w:rPr>
    </w:lvl>
    <w:lvl w:ilvl="5" w:tplc="D4E6FF2C" w:tentative="1">
      <w:start w:val="1"/>
      <w:numFmt w:val="bullet"/>
      <w:lvlText w:val="◦"/>
      <w:lvlJc w:val="left"/>
      <w:pPr>
        <w:tabs>
          <w:tab w:val="num" w:pos="3960"/>
        </w:tabs>
        <w:ind w:left="3960" w:hanging="360"/>
      </w:pPr>
      <w:rPr>
        <w:rFonts w:ascii="Verdana" w:hAnsi="Verdana" w:hint="default"/>
      </w:rPr>
    </w:lvl>
    <w:lvl w:ilvl="6" w:tplc="E7C2B944" w:tentative="1">
      <w:start w:val="1"/>
      <w:numFmt w:val="bullet"/>
      <w:lvlText w:val="◦"/>
      <w:lvlJc w:val="left"/>
      <w:pPr>
        <w:tabs>
          <w:tab w:val="num" w:pos="4680"/>
        </w:tabs>
        <w:ind w:left="4680" w:hanging="360"/>
      </w:pPr>
      <w:rPr>
        <w:rFonts w:ascii="Verdana" w:hAnsi="Verdana" w:hint="default"/>
      </w:rPr>
    </w:lvl>
    <w:lvl w:ilvl="7" w:tplc="E78209E6" w:tentative="1">
      <w:start w:val="1"/>
      <w:numFmt w:val="bullet"/>
      <w:lvlText w:val="◦"/>
      <w:lvlJc w:val="left"/>
      <w:pPr>
        <w:tabs>
          <w:tab w:val="num" w:pos="5400"/>
        </w:tabs>
        <w:ind w:left="5400" w:hanging="360"/>
      </w:pPr>
      <w:rPr>
        <w:rFonts w:ascii="Verdana" w:hAnsi="Verdana" w:hint="default"/>
      </w:rPr>
    </w:lvl>
    <w:lvl w:ilvl="8" w:tplc="1946F18E" w:tentative="1">
      <w:start w:val="1"/>
      <w:numFmt w:val="bullet"/>
      <w:lvlText w:val="◦"/>
      <w:lvlJc w:val="left"/>
      <w:pPr>
        <w:tabs>
          <w:tab w:val="num" w:pos="6120"/>
        </w:tabs>
        <w:ind w:left="6120" w:hanging="360"/>
      </w:pPr>
      <w:rPr>
        <w:rFonts w:ascii="Verdana" w:hAnsi="Verdana" w:hint="default"/>
      </w:rPr>
    </w:lvl>
  </w:abstractNum>
  <w:abstractNum w:abstractNumId="1">
    <w:nsid w:val="113B3AE4"/>
    <w:multiLevelType w:val="hybridMultilevel"/>
    <w:tmpl w:val="EB62B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6D3168"/>
    <w:multiLevelType w:val="multilevel"/>
    <w:tmpl w:val="3484F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D2767A"/>
    <w:multiLevelType w:val="hybridMultilevel"/>
    <w:tmpl w:val="E5DCD3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4A4F70"/>
    <w:multiLevelType w:val="hybridMultilevel"/>
    <w:tmpl w:val="6C08D324"/>
    <w:lvl w:ilvl="0" w:tplc="9AD20938">
      <w:start w:val="1"/>
      <w:numFmt w:val="bullet"/>
      <w:lvlText w:val=""/>
      <w:lvlJc w:val="left"/>
      <w:pPr>
        <w:tabs>
          <w:tab w:val="num" w:pos="720"/>
        </w:tabs>
        <w:ind w:left="720" w:hanging="360"/>
      </w:pPr>
      <w:rPr>
        <w:rFonts w:ascii="Wingdings 2" w:hAnsi="Wingdings 2" w:hint="default"/>
      </w:rPr>
    </w:lvl>
    <w:lvl w:ilvl="1" w:tplc="04CA320A" w:tentative="1">
      <w:start w:val="1"/>
      <w:numFmt w:val="bullet"/>
      <w:lvlText w:val=""/>
      <w:lvlJc w:val="left"/>
      <w:pPr>
        <w:tabs>
          <w:tab w:val="num" w:pos="1440"/>
        </w:tabs>
        <w:ind w:left="1440" w:hanging="360"/>
      </w:pPr>
      <w:rPr>
        <w:rFonts w:ascii="Wingdings 2" w:hAnsi="Wingdings 2" w:hint="default"/>
      </w:rPr>
    </w:lvl>
    <w:lvl w:ilvl="2" w:tplc="2B26A688">
      <w:start w:val="1"/>
      <w:numFmt w:val="bullet"/>
      <w:lvlText w:val=""/>
      <w:lvlJc w:val="left"/>
      <w:pPr>
        <w:tabs>
          <w:tab w:val="num" w:pos="2160"/>
        </w:tabs>
        <w:ind w:left="2160" w:hanging="360"/>
      </w:pPr>
      <w:rPr>
        <w:rFonts w:ascii="Wingdings 2" w:hAnsi="Wingdings 2" w:hint="default"/>
      </w:rPr>
    </w:lvl>
    <w:lvl w:ilvl="3" w:tplc="257206F8" w:tentative="1">
      <w:start w:val="1"/>
      <w:numFmt w:val="bullet"/>
      <w:lvlText w:val=""/>
      <w:lvlJc w:val="left"/>
      <w:pPr>
        <w:tabs>
          <w:tab w:val="num" w:pos="2880"/>
        </w:tabs>
        <w:ind w:left="2880" w:hanging="360"/>
      </w:pPr>
      <w:rPr>
        <w:rFonts w:ascii="Wingdings 2" w:hAnsi="Wingdings 2" w:hint="default"/>
      </w:rPr>
    </w:lvl>
    <w:lvl w:ilvl="4" w:tplc="991C4A84" w:tentative="1">
      <w:start w:val="1"/>
      <w:numFmt w:val="bullet"/>
      <w:lvlText w:val=""/>
      <w:lvlJc w:val="left"/>
      <w:pPr>
        <w:tabs>
          <w:tab w:val="num" w:pos="3600"/>
        </w:tabs>
        <w:ind w:left="3600" w:hanging="360"/>
      </w:pPr>
      <w:rPr>
        <w:rFonts w:ascii="Wingdings 2" w:hAnsi="Wingdings 2" w:hint="default"/>
      </w:rPr>
    </w:lvl>
    <w:lvl w:ilvl="5" w:tplc="3906103E" w:tentative="1">
      <w:start w:val="1"/>
      <w:numFmt w:val="bullet"/>
      <w:lvlText w:val=""/>
      <w:lvlJc w:val="left"/>
      <w:pPr>
        <w:tabs>
          <w:tab w:val="num" w:pos="4320"/>
        </w:tabs>
        <w:ind w:left="4320" w:hanging="360"/>
      </w:pPr>
      <w:rPr>
        <w:rFonts w:ascii="Wingdings 2" w:hAnsi="Wingdings 2" w:hint="default"/>
      </w:rPr>
    </w:lvl>
    <w:lvl w:ilvl="6" w:tplc="8EE6A6AA" w:tentative="1">
      <w:start w:val="1"/>
      <w:numFmt w:val="bullet"/>
      <w:lvlText w:val=""/>
      <w:lvlJc w:val="left"/>
      <w:pPr>
        <w:tabs>
          <w:tab w:val="num" w:pos="5040"/>
        </w:tabs>
        <w:ind w:left="5040" w:hanging="360"/>
      </w:pPr>
      <w:rPr>
        <w:rFonts w:ascii="Wingdings 2" w:hAnsi="Wingdings 2" w:hint="default"/>
      </w:rPr>
    </w:lvl>
    <w:lvl w:ilvl="7" w:tplc="6F28DFE4" w:tentative="1">
      <w:start w:val="1"/>
      <w:numFmt w:val="bullet"/>
      <w:lvlText w:val=""/>
      <w:lvlJc w:val="left"/>
      <w:pPr>
        <w:tabs>
          <w:tab w:val="num" w:pos="5760"/>
        </w:tabs>
        <w:ind w:left="5760" w:hanging="360"/>
      </w:pPr>
      <w:rPr>
        <w:rFonts w:ascii="Wingdings 2" w:hAnsi="Wingdings 2" w:hint="default"/>
      </w:rPr>
    </w:lvl>
    <w:lvl w:ilvl="8" w:tplc="B0227480" w:tentative="1">
      <w:start w:val="1"/>
      <w:numFmt w:val="bullet"/>
      <w:lvlText w:val=""/>
      <w:lvlJc w:val="left"/>
      <w:pPr>
        <w:tabs>
          <w:tab w:val="num" w:pos="6480"/>
        </w:tabs>
        <w:ind w:left="6480" w:hanging="360"/>
      </w:pPr>
      <w:rPr>
        <w:rFonts w:ascii="Wingdings 2" w:hAnsi="Wingdings 2" w:hint="default"/>
      </w:rPr>
    </w:lvl>
  </w:abstractNum>
  <w:abstractNum w:abstractNumId="5">
    <w:nsid w:val="30C81F7F"/>
    <w:multiLevelType w:val="hybridMultilevel"/>
    <w:tmpl w:val="E812A468"/>
    <w:lvl w:ilvl="0" w:tplc="CB782ECE">
      <w:start w:val="1"/>
      <w:numFmt w:val="bullet"/>
      <w:lvlText w:val=""/>
      <w:lvlJc w:val="left"/>
      <w:pPr>
        <w:tabs>
          <w:tab w:val="num" w:pos="741"/>
        </w:tabs>
        <w:ind w:left="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485D23"/>
    <w:multiLevelType w:val="hybridMultilevel"/>
    <w:tmpl w:val="B8C4B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B6634E"/>
    <w:multiLevelType w:val="hybridMultilevel"/>
    <w:tmpl w:val="CD0CD5A2"/>
    <w:lvl w:ilvl="0" w:tplc="0409000D">
      <w:start w:val="1"/>
      <w:numFmt w:val="bullet"/>
      <w:lvlText w:val=""/>
      <w:lvlJc w:val="left"/>
      <w:pPr>
        <w:ind w:left="2205" w:hanging="360"/>
      </w:pPr>
      <w:rPr>
        <w:rFonts w:ascii="Wingdings" w:hAnsi="Wingdings"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8">
    <w:nsid w:val="3A657C65"/>
    <w:multiLevelType w:val="hybridMultilevel"/>
    <w:tmpl w:val="9D36A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3F3391"/>
    <w:multiLevelType w:val="hybridMultilevel"/>
    <w:tmpl w:val="ED1E2BEC"/>
    <w:lvl w:ilvl="0" w:tplc="6BD43D16">
      <w:start w:val="1"/>
      <w:numFmt w:val="bullet"/>
      <w:lvlText w:val=""/>
      <w:lvlJc w:val="left"/>
      <w:pPr>
        <w:tabs>
          <w:tab w:val="num" w:pos="720"/>
        </w:tabs>
        <w:ind w:left="720" w:hanging="360"/>
      </w:pPr>
      <w:rPr>
        <w:rFonts w:ascii="Wingdings 2" w:hAnsi="Wingdings 2" w:hint="default"/>
      </w:rPr>
    </w:lvl>
    <w:lvl w:ilvl="1" w:tplc="BE52CAAC" w:tentative="1">
      <w:start w:val="1"/>
      <w:numFmt w:val="bullet"/>
      <w:lvlText w:val=""/>
      <w:lvlJc w:val="left"/>
      <w:pPr>
        <w:tabs>
          <w:tab w:val="num" w:pos="1440"/>
        </w:tabs>
        <w:ind w:left="1440" w:hanging="360"/>
      </w:pPr>
      <w:rPr>
        <w:rFonts w:ascii="Wingdings 2" w:hAnsi="Wingdings 2" w:hint="default"/>
      </w:rPr>
    </w:lvl>
    <w:lvl w:ilvl="2" w:tplc="B61E3B06">
      <w:start w:val="1"/>
      <w:numFmt w:val="bullet"/>
      <w:lvlText w:val=""/>
      <w:lvlJc w:val="left"/>
      <w:pPr>
        <w:tabs>
          <w:tab w:val="num" w:pos="2160"/>
        </w:tabs>
        <w:ind w:left="2160" w:hanging="360"/>
      </w:pPr>
      <w:rPr>
        <w:rFonts w:ascii="Wingdings 2" w:hAnsi="Wingdings 2" w:hint="default"/>
      </w:rPr>
    </w:lvl>
    <w:lvl w:ilvl="3" w:tplc="C29C532C" w:tentative="1">
      <w:start w:val="1"/>
      <w:numFmt w:val="bullet"/>
      <w:lvlText w:val=""/>
      <w:lvlJc w:val="left"/>
      <w:pPr>
        <w:tabs>
          <w:tab w:val="num" w:pos="2880"/>
        </w:tabs>
        <w:ind w:left="2880" w:hanging="360"/>
      </w:pPr>
      <w:rPr>
        <w:rFonts w:ascii="Wingdings 2" w:hAnsi="Wingdings 2" w:hint="default"/>
      </w:rPr>
    </w:lvl>
    <w:lvl w:ilvl="4" w:tplc="37DA15F6" w:tentative="1">
      <w:start w:val="1"/>
      <w:numFmt w:val="bullet"/>
      <w:lvlText w:val=""/>
      <w:lvlJc w:val="left"/>
      <w:pPr>
        <w:tabs>
          <w:tab w:val="num" w:pos="3600"/>
        </w:tabs>
        <w:ind w:left="3600" w:hanging="360"/>
      </w:pPr>
      <w:rPr>
        <w:rFonts w:ascii="Wingdings 2" w:hAnsi="Wingdings 2" w:hint="default"/>
      </w:rPr>
    </w:lvl>
    <w:lvl w:ilvl="5" w:tplc="FE16159A" w:tentative="1">
      <w:start w:val="1"/>
      <w:numFmt w:val="bullet"/>
      <w:lvlText w:val=""/>
      <w:lvlJc w:val="left"/>
      <w:pPr>
        <w:tabs>
          <w:tab w:val="num" w:pos="4320"/>
        </w:tabs>
        <w:ind w:left="4320" w:hanging="360"/>
      </w:pPr>
      <w:rPr>
        <w:rFonts w:ascii="Wingdings 2" w:hAnsi="Wingdings 2" w:hint="default"/>
      </w:rPr>
    </w:lvl>
    <w:lvl w:ilvl="6" w:tplc="166C82FC" w:tentative="1">
      <w:start w:val="1"/>
      <w:numFmt w:val="bullet"/>
      <w:lvlText w:val=""/>
      <w:lvlJc w:val="left"/>
      <w:pPr>
        <w:tabs>
          <w:tab w:val="num" w:pos="5040"/>
        </w:tabs>
        <w:ind w:left="5040" w:hanging="360"/>
      </w:pPr>
      <w:rPr>
        <w:rFonts w:ascii="Wingdings 2" w:hAnsi="Wingdings 2" w:hint="default"/>
      </w:rPr>
    </w:lvl>
    <w:lvl w:ilvl="7" w:tplc="676CFBC2" w:tentative="1">
      <w:start w:val="1"/>
      <w:numFmt w:val="bullet"/>
      <w:lvlText w:val=""/>
      <w:lvlJc w:val="left"/>
      <w:pPr>
        <w:tabs>
          <w:tab w:val="num" w:pos="5760"/>
        </w:tabs>
        <w:ind w:left="5760" w:hanging="360"/>
      </w:pPr>
      <w:rPr>
        <w:rFonts w:ascii="Wingdings 2" w:hAnsi="Wingdings 2" w:hint="default"/>
      </w:rPr>
    </w:lvl>
    <w:lvl w:ilvl="8" w:tplc="FB243922" w:tentative="1">
      <w:start w:val="1"/>
      <w:numFmt w:val="bullet"/>
      <w:lvlText w:val=""/>
      <w:lvlJc w:val="left"/>
      <w:pPr>
        <w:tabs>
          <w:tab w:val="num" w:pos="6480"/>
        </w:tabs>
        <w:ind w:left="6480" w:hanging="360"/>
      </w:pPr>
      <w:rPr>
        <w:rFonts w:ascii="Wingdings 2" w:hAnsi="Wingdings 2" w:hint="default"/>
      </w:rPr>
    </w:lvl>
  </w:abstractNum>
  <w:abstractNum w:abstractNumId="10">
    <w:nsid w:val="4943435D"/>
    <w:multiLevelType w:val="hybridMultilevel"/>
    <w:tmpl w:val="25E8ADBC"/>
    <w:lvl w:ilvl="0" w:tplc="7B1421E6">
      <w:start w:val="1"/>
      <w:numFmt w:val="bullet"/>
      <w:lvlText w:val=""/>
      <w:lvlJc w:val="left"/>
      <w:pPr>
        <w:tabs>
          <w:tab w:val="num" w:pos="720"/>
        </w:tabs>
        <w:ind w:left="720" w:hanging="360"/>
      </w:pPr>
      <w:rPr>
        <w:rFonts w:ascii="Wingdings" w:hAnsi="Wingdings" w:hint="default"/>
      </w:rPr>
    </w:lvl>
    <w:lvl w:ilvl="1" w:tplc="E5662B12" w:tentative="1">
      <w:start w:val="1"/>
      <w:numFmt w:val="bullet"/>
      <w:lvlText w:val=""/>
      <w:lvlJc w:val="left"/>
      <w:pPr>
        <w:tabs>
          <w:tab w:val="num" w:pos="1440"/>
        </w:tabs>
        <w:ind w:left="1440" w:hanging="360"/>
      </w:pPr>
      <w:rPr>
        <w:rFonts w:ascii="Wingdings" w:hAnsi="Wingdings" w:hint="default"/>
      </w:rPr>
    </w:lvl>
    <w:lvl w:ilvl="2" w:tplc="D1982CB2" w:tentative="1">
      <w:start w:val="1"/>
      <w:numFmt w:val="bullet"/>
      <w:lvlText w:val=""/>
      <w:lvlJc w:val="left"/>
      <w:pPr>
        <w:tabs>
          <w:tab w:val="num" w:pos="2160"/>
        </w:tabs>
        <w:ind w:left="2160" w:hanging="360"/>
      </w:pPr>
      <w:rPr>
        <w:rFonts w:ascii="Wingdings" w:hAnsi="Wingdings" w:hint="default"/>
      </w:rPr>
    </w:lvl>
    <w:lvl w:ilvl="3" w:tplc="F976ACE6" w:tentative="1">
      <w:start w:val="1"/>
      <w:numFmt w:val="bullet"/>
      <w:lvlText w:val=""/>
      <w:lvlJc w:val="left"/>
      <w:pPr>
        <w:tabs>
          <w:tab w:val="num" w:pos="2880"/>
        </w:tabs>
        <w:ind w:left="2880" w:hanging="360"/>
      </w:pPr>
      <w:rPr>
        <w:rFonts w:ascii="Wingdings" w:hAnsi="Wingdings" w:hint="default"/>
      </w:rPr>
    </w:lvl>
    <w:lvl w:ilvl="4" w:tplc="8B2EDB4C" w:tentative="1">
      <w:start w:val="1"/>
      <w:numFmt w:val="bullet"/>
      <w:lvlText w:val=""/>
      <w:lvlJc w:val="left"/>
      <w:pPr>
        <w:tabs>
          <w:tab w:val="num" w:pos="3600"/>
        </w:tabs>
        <w:ind w:left="3600" w:hanging="360"/>
      </w:pPr>
      <w:rPr>
        <w:rFonts w:ascii="Wingdings" w:hAnsi="Wingdings" w:hint="default"/>
      </w:rPr>
    </w:lvl>
    <w:lvl w:ilvl="5" w:tplc="9EDCF6C4" w:tentative="1">
      <w:start w:val="1"/>
      <w:numFmt w:val="bullet"/>
      <w:lvlText w:val=""/>
      <w:lvlJc w:val="left"/>
      <w:pPr>
        <w:tabs>
          <w:tab w:val="num" w:pos="4320"/>
        </w:tabs>
        <w:ind w:left="4320" w:hanging="360"/>
      </w:pPr>
      <w:rPr>
        <w:rFonts w:ascii="Wingdings" w:hAnsi="Wingdings" w:hint="default"/>
      </w:rPr>
    </w:lvl>
    <w:lvl w:ilvl="6" w:tplc="86304B88" w:tentative="1">
      <w:start w:val="1"/>
      <w:numFmt w:val="bullet"/>
      <w:lvlText w:val=""/>
      <w:lvlJc w:val="left"/>
      <w:pPr>
        <w:tabs>
          <w:tab w:val="num" w:pos="5040"/>
        </w:tabs>
        <w:ind w:left="5040" w:hanging="360"/>
      </w:pPr>
      <w:rPr>
        <w:rFonts w:ascii="Wingdings" w:hAnsi="Wingdings" w:hint="default"/>
      </w:rPr>
    </w:lvl>
    <w:lvl w:ilvl="7" w:tplc="1696ED52" w:tentative="1">
      <w:start w:val="1"/>
      <w:numFmt w:val="bullet"/>
      <w:lvlText w:val=""/>
      <w:lvlJc w:val="left"/>
      <w:pPr>
        <w:tabs>
          <w:tab w:val="num" w:pos="5760"/>
        </w:tabs>
        <w:ind w:left="5760" w:hanging="360"/>
      </w:pPr>
      <w:rPr>
        <w:rFonts w:ascii="Wingdings" w:hAnsi="Wingdings" w:hint="default"/>
      </w:rPr>
    </w:lvl>
    <w:lvl w:ilvl="8" w:tplc="F5F427DC" w:tentative="1">
      <w:start w:val="1"/>
      <w:numFmt w:val="bullet"/>
      <w:lvlText w:val=""/>
      <w:lvlJc w:val="left"/>
      <w:pPr>
        <w:tabs>
          <w:tab w:val="num" w:pos="6480"/>
        </w:tabs>
        <w:ind w:left="6480" w:hanging="360"/>
      </w:pPr>
      <w:rPr>
        <w:rFonts w:ascii="Wingdings" w:hAnsi="Wingdings" w:hint="default"/>
      </w:rPr>
    </w:lvl>
  </w:abstractNum>
  <w:abstractNum w:abstractNumId="11">
    <w:nsid w:val="4C522624"/>
    <w:multiLevelType w:val="hybridMultilevel"/>
    <w:tmpl w:val="F7E847F0"/>
    <w:lvl w:ilvl="0" w:tplc="CB782ECE">
      <w:start w:val="1"/>
      <w:numFmt w:val="bullet"/>
      <w:lvlText w:val=""/>
      <w:lvlJc w:val="left"/>
      <w:pPr>
        <w:tabs>
          <w:tab w:val="num" w:pos="741"/>
        </w:tabs>
        <w:ind w:left="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573F72"/>
    <w:multiLevelType w:val="hybridMultilevel"/>
    <w:tmpl w:val="701A16E8"/>
    <w:lvl w:ilvl="0" w:tplc="CB782E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19"/>
        </w:tabs>
        <w:ind w:left="1419" w:hanging="360"/>
      </w:pPr>
      <w:rPr>
        <w:rFonts w:ascii="Courier New" w:hAnsi="Courier New" w:cs="Courier New" w:hint="default"/>
      </w:rPr>
    </w:lvl>
    <w:lvl w:ilvl="2" w:tplc="04090005" w:tentative="1">
      <w:start w:val="1"/>
      <w:numFmt w:val="bullet"/>
      <w:lvlText w:val=""/>
      <w:lvlJc w:val="left"/>
      <w:pPr>
        <w:tabs>
          <w:tab w:val="num" w:pos="2139"/>
        </w:tabs>
        <w:ind w:left="2139" w:hanging="360"/>
      </w:pPr>
      <w:rPr>
        <w:rFonts w:ascii="Wingdings" w:hAnsi="Wingdings" w:hint="default"/>
      </w:rPr>
    </w:lvl>
    <w:lvl w:ilvl="3" w:tplc="04090001" w:tentative="1">
      <w:start w:val="1"/>
      <w:numFmt w:val="bullet"/>
      <w:lvlText w:val=""/>
      <w:lvlJc w:val="left"/>
      <w:pPr>
        <w:tabs>
          <w:tab w:val="num" w:pos="2859"/>
        </w:tabs>
        <w:ind w:left="2859" w:hanging="360"/>
      </w:pPr>
      <w:rPr>
        <w:rFonts w:ascii="Symbol" w:hAnsi="Symbol" w:hint="default"/>
      </w:rPr>
    </w:lvl>
    <w:lvl w:ilvl="4" w:tplc="04090003" w:tentative="1">
      <w:start w:val="1"/>
      <w:numFmt w:val="bullet"/>
      <w:lvlText w:val="o"/>
      <w:lvlJc w:val="left"/>
      <w:pPr>
        <w:tabs>
          <w:tab w:val="num" w:pos="3579"/>
        </w:tabs>
        <w:ind w:left="3579" w:hanging="360"/>
      </w:pPr>
      <w:rPr>
        <w:rFonts w:ascii="Courier New" w:hAnsi="Courier New" w:cs="Courier New" w:hint="default"/>
      </w:rPr>
    </w:lvl>
    <w:lvl w:ilvl="5" w:tplc="04090005" w:tentative="1">
      <w:start w:val="1"/>
      <w:numFmt w:val="bullet"/>
      <w:lvlText w:val=""/>
      <w:lvlJc w:val="left"/>
      <w:pPr>
        <w:tabs>
          <w:tab w:val="num" w:pos="4299"/>
        </w:tabs>
        <w:ind w:left="4299" w:hanging="360"/>
      </w:pPr>
      <w:rPr>
        <w:rFonts w:ascii="Wingdings" w:hAnsi="Wingdings" w:hint="default"/>
      </w:rPr>
    </w:lvl>
    <w:lvl w:ilvl="6" w:tplc="04090001" w:tentative="1">
      <w:start w:val="1"/>
      <w:numFmt w:val="bullet"/>
      <w:lvlText w:val=""/>
      <w:lvlJc w:val="left"/>
      <w:pPr>
        <w:tabs>
          <w:tab w:val="num" w:pos="5019"/>
        </w:tabs>
        <w:ind w:left="5019" w:hanging="360"/>
      </w:pPr>
      <w:rPr>
        <w:rFonts w:ascii="Symbol" w:hAnsi="Symbol" w:hint="default"/>
      </w:rPr>
    </w:lvl>
    <w:lvl w:ilvl="7" w:tplc="04090003" w:tentative="1">
      <w:start w:val="1"/>
      <w:numFmt w:val="bullet"/>
      <w:lvlText w:val="o"/>
      <w:lvlJc w:val="left"/>
      <w:pPr>
        <w:tabs>
          <w:tab w:val="num" w:pos="5739"/>
        </w:tabs>
        <w:ind w:left="5739" w:hanging="360"/>
      </w:pPr>
      <w:rPr>
        <w:rFonts w:ascii="Courier New" w:hAnsi="Courier New" w:cs="Courier New" w:hint="default"/>
      </w:rPr>
    </w:lvl>
    <w:lvl w:ilvl="8" w:tplc="04090005" w:tentative="1">
      <w:start w:val="1"/>
      <w:numFmt w:val="bullet"/>
      <w:lvlText w:val=""/>
      <w:lvlJc w:val="left"/>
      <w:pPr>
        <w:tabs>
          <w:tab w:val="num" w:pos="6459"/>
        </w:tabs>
        <w:ind w:left="6459" w:hanging="360"/>
      </w:pPr>
      <w:rPr>
        <w:rFonts w:ascii="Wingdings" w:hAnsi="Wingdings" w:hint="default"/>
      </w:rPr>
    </w:lvl>
  </w:abstractNum>
  <w:abstractNum w:abstractNumId="13">
    <w:nsid w:val="59B119D8"/>
    <w:multiLevelType w:val="hybridMultilevel"/>
    <w:tmpl w:val="6F941F66"/>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4">
    <w:nsid w:val="605F5EAF"/>
    <w:multiLevelType w:val="hybridMultilevel"/>
    <w:tmpl w:val="431CDD70"/>
    <w:lvl w:ilvl="0" w:tplc="A128E43A">
      <w:start w:val="1"/>
      <w:numFmt w:val="bullet"/>
      <w:lvlText w:val="◦"/>
      <w:lvlJc w:val="left"/>
      <w:pPr>
        <w:tabs>
          <w:tab w:val="num" w:pos="720"/>
        </w:tabs>
        <w:ind w:left="720" w:hanging="360"/>
      </w:pPr>
      <w:rPr>
        <w:rFonts w:ascii="Verdana" w:hAnsi="Verdana" w:hint="default"/>
      </w:rPr>
    </w:lvl>
    <w:lvl w:ilvl="1" w:tplc="0CD6EF06">
      <w:start w:val="1"/>
      <w:numFmt w:val="bullet"/>
      <w:lvlText w:val="◦"/>
      <w:lvlJc w:val="left"/>
      <w:pPr>
        <w:tabs>
          <w:tab w:val="num" w:pos="1440"/>
        </w:tabs>
        <w:ind w:left="1440" w:hanging="360"/>
      </w:pPr>
      <w:rPr>
        <w:rFonts w:ascii="Verdana" w:hAnsi="Verdana" w:hint="default"/>
      </w:rPr>
    </w:lvl>
    <w:lvl w:ilvl="2" w:tplc="5FDC16DA" w:tentative="1">
      <w:start w:val="1"/>
      <w:numFmt w:val="bullet"/>
      <w:lvlText w:val="◦"/>
      <w:lvlJc w:val="left"/>
      <w:pPr>
        <w:tabs>
          <w:tab w:val="num" w:pos="2160"/>
        </w:tabs>
        <w:ind w:left="2160" w:hanging="360"/>
      </w:pPr>
      <w:rPr>
        <w:rFonts w:ascii="Verdana" w:hAnsi="Verdana" w:hint="default"/>
      </w:rPr>
    </w:lvl>
    <w:lvl w:ilvl="3" w:tplc="20DC08B6" w:tentative="1">
      <w:start w:val="1"/>
      <w:numFmt w:val="bullet"/>
      <w:lvlText w:val="◦"/>
      <w:lvlJc w:val="left"/>
      <w:pPr>
        <w:tabs>
          <w:tab w:val="num" w:pos="2880"/>
        </w:tabs>
        <w:ind w:left="2880" w:hanging="360"/>
      </w:pPr>
      <w:rPr>
        <w:rFonts w:ascii="Verdana" w:hAnsi="Verdana" w:hint="default"/>
      </w:rPr>
    </w:lvl>
    <w:lvl w:ilvl="4" w:tplc="9364DC8A" w:tentative="1">
      <w:start w:val="1"/>
      <w:numFmt w:val="bullet"/>
      <w:lvlText w:val="◦"/>
      <w:lvlJc w:val="left"/>
      <w:pPr>
        <w:tabs>
          <w:tab w:val="num" w:pos="3600"/>
        </w:tabs>
        <w:ind w:left="3600" w:hanging="360"/>
      </w:pPr>
      <w:rPr>
        <w:rFonts w:ascii="Verdana" w:hAnsi="Verdana" w:hint="default"/>
      </w:rPr>
    </w:lvl>
    <w:lvl w:ilvl="5" w:tplc="29DEB00C" w:tentative="1">
      <w:start w:val="1"/>
      <w:numFmt w:val="bullet"/>
      <w:lvlText w:val="◦"/>
      <w:lvlJc w:val="left"/>
      <w:pPr>
        <w:tabs>
          <w:tab w:val="num" w:pos="4320"/>
        </w:tabs>
        <w:ind w:left="4320" w:hanging="360"/>
      </w:pPr>
      <w:rPr>
        <w:rFonts w:ascii="Verdana" w:hAnsi="Verdana" w:hint="default"/>
      </w:rPr>
    </w:lvl>
    <w:lvl w:ilvl="6" w:tplc="32B0042C" w:tentative="1">
      <w:start w:val="1"/>
      <w:numFmt w:val="bullet"/>
      <w:lvlText w:val="◦"/>
      <w:lvlJc w:val="left"/>
      <w:pPr>
        <w:tabs>
          <w:tab w:val="num" w:pos="5040"/>
        </w:tabs>
        <w:ind w:left="5040" w:hanging="360"/>
      </w:pPr>
      <w:rPr>
        <w:rFonts w:ascii="Verdana" w:hAnsi="Verdana" w:hint="default"/>
      </w:rPr>
    </w:lvl>
    <w:lvl w:ilvl="7" w:tplc="7F46297A" w:tentative="1">
      <w:start w:val="1"/>
      <w:numFmt w:val="bullet"/>
      <w:lvlText w:val="◦"/>
      <w:lvlJc w:val="left"/>
      <w:pPr>
        <w:tabs>
          <w:tab w:val="num" w:pos="5760"/>
        </w:tabs>
        <w:ind w:left="5760" w:hanging="360"/>
      </w:pPr>
      <w:rPr>
        <w:rFonts w:ascii="Verdana" w:hAnsi="Verdana" w:hint="default"/>
      </w:rPr>
    </w:lvl>
    <w:lvl w:ilvl="8" w:tplc="937EB6CC" w:tentative="1">
      <w:start w:val="1"/>
      <w:numFmt w:val="bullet"/>
      <w:lvlText w:val="◦"/>
      <w:lvlJc w:val="left"/>
      <w:pPr>
        <w:tabs>
          <w:tab w:val="num" w:pos="6480"/>
        </w:tabs>
        <w:ind w:left="6480" w:hanging="360"/>
      </w:pPr>
      <w:rPr>
        <w:rFonts w:ascii="Verdana" w:hAnsi="Verdana" w:hint="default"/>
      </w:rPr>
    </w:lvl>
  </w:abstractNum>
  <w:abstractNum w:abstractNumId="15">
    <w:nsid w:val="69966DCA"/>
    <w:multiLevelType w:val="multilevel"/>
    <w:tmpl w:val="778C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8F3766"/>
    <w:multiLevelType w:val="multilevel"/>
    <w:tmpl w:val="EF28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C95306"/>
    <w:multiLevelType w:val="hybridMultilevel"/>
    <w:tmpl w:val="AB88F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3C041C"/>
    <w:multiLevelType w:val="hybridMultilevel"/>
    <w:tmpl w:val="A086C99E"/>
    <w:lvl w:ilvl="0" w:tplc="CB782ECE">
      <w:start w:val="1"/>
      <w:numFmt w:val="bullet"/>
      <w:lvlText w:val=""/>
      <w:lvlJc w:val="left"/>
      <w:pPr>
        <w:tabs>
          <w:tab w:val="num" w:pos="741"/>
        </w:tabs>
        <w:ind w:left="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D1B41D3"/>
    <w:multiLevelType w:val="multilevel"/>
    <w:tmpl w:val="F57E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ED50EB"/>
    <w:multiLevelType w:val="multilevel"/>
    <w:tmpl w:val="F8427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9"/>
  </w:num>
  <w:num w:numId="3">
    <w:abstractNumId w:val="2"/>
  </w:num>
  <w:num w:numId="4">
    <w:abstractNumId w:val="8"/>
  </w:num>
  <w:num w:numId="5">
    <w:abstractNumId w:val="6"/>
  </w:num>
  <w:num w:numId="6">
    <w:abstractNumId w:val="13"/>
  </w:num>
  <w:num w:numId="7">
    <w:abstractNumId w:val="16"/>
  </w:num>
  <w:num w:numId="8">
    <w:abstractNumId w:val="1"/>
  </w:num>
  <w:num w:numId="9">
    <w:abstractNumId w:val="7"/>
  </w:num>
  <w:num w:numId="10">
    <w:abstractNumId w:val="17"/>
  </w:num>
  <w:num w:numId="11">
    <w:abstractNumId w:val="3"/>
  </w:num>
  <w:num w:numId="12">
    <w:abstractNumId w:val="0"/>
  </w:num>
  <w:num w:numId="13">
    <w:abstractNumId w:val="14"/>
  </w:num>
  <w:num w:numId="14">
    <w:abstractNumId w:val="4"/>
  </w:num>
  <w:num w:numId="15">
    <w:abstractNumId w:val="9"/>
  </w:num>
  <w:num w:numId="16">
    <w:abstractNumId w:val="11"/>
  </w:num>
  <w:num w:numId="17">
    <w:abstractNumId w:val="12"/>
  </w:num>
  <w:num w:numId="18">
    <w:abstractNumId w:val="18"/>
  </w:num>
  <w:num w:numId="19">
    <w:abstractNumId w:val="5"/>
  </w:num>
  <w:num w:numId="20">
    <w:abstractNumId w:val="10"/>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2"/>
    <o:shapelayout v:ext="edit">
      <o:idmap v:ext="edit" data="4"/>
      <o:rules v:ext="edit">
        <o:r id="V:Rule1" type="connector" idref="#AutoShape 1"/>
        <o:r id="V:Rule2" type="connector" idref="#AutoShape 3"/>
      </o:rules>
    </o:shapelayout>
  </w:hdrShapeDefaults>
  <w:footnotePr>
    <w:footnote w:id="-1"/>
    <w:footnote w:id="0"/>
  </w:footnotePr>
  <w:endnotePr>
    <w:endnote w:id="-1"/>
    <w:endnote w:id="0"/>
  </w:endnotePr>
  <w:compat/>
  <w:rsids>
    <w:rsidRoot w:val="00F63567"/>
    <w:rsid w:val="00034C86"/>
    <w:rsid w:val="00050542"/>
    <w:rsid w:val="00064767"/>
    <w:rsid w:val="000B3135"/>
    <w:rsid w:val="000B75F0"/>
    <w:rsid w:val="000E25F0"/>
    <w:rsid w:val="000E4CA4"/>
    <w:rsid w:val="000F5DFF"/>
    <w:rsid w:val="00114F16"/>
    <w:rsid w:val="00122C18"/>
    <w:rsid w:val="00132864"/>
    <w:rsid w:val="001475B0"/>
    <w:rsid w:val="001637D3"/>
    <w:rsid w:val="001F5367"/>
    <w:rsid w:val="002229B4"/>
    <w:rsid w:val="00275F78"/>
    <w:rsid w:val="00283DF4"/>
    <w:rsid w:val="00293E83"/>
    <w:rsid w:val="00295547"/>
    <w:rsid w:val="002D2A5D"/>
    <w:rsid w:val="00316440"/>
    <w:rsid w:val="0035492B"/>
    <w:rsid w:val="00355759"/>
    <w:rsid w:val="00361B92"/>
    <w:rsid w:val="00365792"/>
    <w:rsid w:val="00393E54"/>
    <w:rsid w:val="003A521B"/>
    <w:rsid w:val="003A757E"/>
    <w:rsid w:val="003C10BD"/>
    <w:rsid w:val="003C7851"/>
    <w:rsid w:val="00424432"/>
    <w:rsid w:val="0043430F"/>
    <w:rsid w:val="00481C93"/>
    <w:rsid w:val="0049102D"/>
    <w:rsid w:val="004B3CAA"/>
    <w:rsid w:val="004D1275"/>
    <w:rsid w:val="004E31D6"/>
    <w:rsid w:val="004E46C1"/>
    <w:rsid w:val="0050559B"/>
    <w:rsid w:val="005159E5"/>
    <w:rsid w:val="00536F5D"/>
    <w:rsid w:val="005413F5"/>
    <w:rsid w:val="005518C0"/>
    <w:rsid w:val="00551A5C"/>
    <w:rsid w:val="00551DBD"/>
    <w:rsid w:val="00555A27"/>
    <w:rsid w:val="00561F8D"/>
    <w:rsid w:val="00565294"/>
    <w:rsid w:val="0056632C"/>
    <w:rsid w:val="00614242"/>
    <w:rsid w:val="00631D41"/>
    <w:rsid w:val="00644A55"/>
    <w:rsid w:val="00667CC9"/>
    <w:rsid w:val="006A3451"/>
    <w:rsid w:val="006A6470"/>
    <w:rsid w:val="006B16EA"/>
    <w:rsid w:val="006B5409"/>
    <w:rsid w:val="006B7155"/>
    <w:rsid w:val="00703A7C"/>
    <w:rsid w:val="00712A5A"/>
    <w:rsid w:val="00714365"/>
    <w:rsid w:val="00734FC5"/>
    <w:rsid w:val="007544D9"/>
    <w:rsid w:val="00756B2A"/>
    <w:rsid w:val="0077123E"/>
    <w:rsid w:val="00782813"/>
    <w:rsid w:val="007E2E9A"/>
    <w:rsid w:val="007F2B0A"/>
    <w:rsid w:val="007F4AA8"/>
    <w:rsid w:val="0080059F"/>
    <w:rsid w:val="00813BD2"/>
    <w:rsid w:val="00814BE4"/>
    <w:rsid w:val="008A22C8"/>
    <w:rsid w:val="008A3CDE"/>
    <w:rsid w:val="008E4AD6"/>
    <w:rsid w:val="008E53B8"/>
    <w:rsid w:val="008E6C32"/>
    <w:rsid w:val="00934907"/>
    <w:rsid w:val="00935295"/>
    <w:rsid w:val="0094788C"/>
    <w:rsid w:val="00961EB0"/>
    <w:rsid w:val="00963C13"/>
    <w:rsid w:val="00981EFD"/>
    <w:rsid w:val="00996A7D"/>
    <w:rsid w:val="009A1C7F"/>
    <w:rsid w:val="009A23AD"/>
    <w:rsid w:val="009A274A"/>
    <w:rsid w:val="009C21C6"/>
    <w:rsid w:val="009C54E8"/>
    <w:rsid w:val="009D78AD"/>
    <w:rsid w:val="00A07D1F"/>
    <w:rsid w:val="00A11D0D"/>
    <w:rsid w:val="00A131B8"/>
    <w:rsid w:val="00A74AFA"/>
    <w:rsid w:val="00A85C5A"/>
    <w:rsid w:val="00A94D10"/>
    <w:rsid w:val="00AC48D8"/>
    <w:rsid w:val="00AC5A09"/>
    <w:rsid w:val="00AC6D73"/>
    <w:rsid w:val="00AD3EE2"/>
    <w:rsid w:val="00B03BFA"/>
    <w:rsid w:val="00B33A44"/>
    <w:rsid w:val="00B63FCC"/>
    <w:rsid w:val="00B92CD5"/>
    <w:rsid w:val="00B93DE2"/>
    <w:rsid w:val="00B94DD9"/>
    <w:rsid w:val="00BA25F7"/>
    <w:rsid w:val="00BB2F36"/>
    <w:rsid w:val="00BD725F"/>
    <w:rsid w:val="00C26158"/>
    <w:rsid w:val="00C30B26"/>
    <w:rsid w:val="00C91316"/>
    <w:rsid w:val="00C96119"/>
    <w:rsid w:val="00CC2965"/>
    <w:rsid w:val="00CC36D0"/>
    <w:rsid w:val="00CD4413"/>
    <w:rsid w:val="00D130DD"/>
    <w:rsid w:val="00D434BC"/>
    <w:rsid w:val="00D73335"/>
    <w:rsid w:val="00D904C2"/>
    <w:rsid w:val="00DA7F9F"/>
    <w:rsid w:val="00DC4F03"/>
    <w:rsid w:val="00DD6584"/>
    <w:rsid w:val="00DF6C94"/>
    <w:rsid w:val="00E25EA9"/>
    <w:rsid w:val="00E34B0D"/>
    <w:rsid w:val="00E54A9F"/>
    <w:rsid w:val="00EA762F"/>
    <w:rsid w:val="00EB217F"/>
    <w:rsid w:val="00F043A7"/>
    <w:rsid w:val="00F10912"/>
    <w:rsid w:val="00F63567"/>
    <w:rsid w:val="00FA0C6F"/>
    <w:rsid w:val="00FB3905"/>
    <w:rsid w:val="00FB423E"/>
    <w:rsid w:val="00FB7AA4"/>
    <w:rsid w:val="00FF1BE1"/>
    <w:rsid w:val="00FF37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5F0"/>
  </w:style>
  <w:style w:type="paragraph" w:styleId="Heading1">
    <w:name w:val="heading 1"/>
    <w:basedOn w:val="Normal"/>
    <w:link w:val="Heading1Char"/>
    <w:uiPriority w:val="9"/>
    <w:qFormat/>
    <w:rsid w:val="00F63567"/>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F63567"/>
    <w:pPr>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63567"/>
    <w:pPr>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567"/>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F6356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6356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356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567"/>
    <w:rPr>
      <w:rFonts w:ascii="Tahoma" w:hAnsi="Tahoma" w:cs="Tahoma"/>
      <w:sz w:val="16"/>
      <w:szCs w:val="16"/>
    </w:rPr>
  </w:style>
  <w:style w:type="paragraph" w:styleId="Header">
    <w:name w:val="header"/>
    <w:basedOn w:val="Normal"/>
    <w:link w:val="HeaderChar"/>
    <w:uiPriority w:val="99"/>
    <w:unhideWhenUsed/>
    <w:rsid w:val="00A1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D0D"/>
  </w:style>
  <w:style w:type="paragraph" w:styleId="Footer">
    <w:name w:val="footer"/>
    <w:basedOn w:val="Normal"/>
    <w:link w:val="FooterChar"/>
    <w:uiPriority w:val="99"/>
    <w:unhideWhenUsed/>
    <w:rsid w:val="00A1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D0D"/>
  </w:style>
  <w:style w:type="paragraph" w:styleId="ListParagraph">
    <w:name w:val="List Paragraph"/>
    <w:basedOn w:val="Normal"/>
    <w:uiPriority w:val="34"/>
    <w:qFormat/>
    <w:rsid w:val="00064767"/>
    <w:pPr>
      <w:ind w:left="720"/>
      <w:contextualSpacing/>
    </w:pPr>
  </w:style>
  <w:style w:type="character" w:styleId="CommentReference">
    <w:name w:val="annotation reference"/>
    <w:basedOn w:val="DefaultParagraphFont"/>
    <w:uiPriority w:val="99"/>
    <w:semiHidden/>
    <w:unhideWhenUsed/>
    <w:rsid w:val="009A274A"/>
    <w:rPr>
      <w:sz w:val="18"/>
      <w:szCs w:val="18"/>
    </w:rPr>
  </w:style>
  <w:style w:type="paragraph" w:styleId="CommentText">
    <w:name w:val="annotation text"/>
    <w:basedOn w:val="Normal"/>
    <w:link w:val="CommentTextChar"/>
    <w:uiPriority w:val="99"/>
    <w:semiHidden/>
    <w:unhideWhenUsed/>
    <w:rsid w:val="009A274A"/>
    <w:pPr>
      <w:spacing w:line="240" w:lineRule="auto"/>
    </w:pPr>
    <w:rPr>
      <w:sz w:val="24"/>
      <w:szCs w:val="24"/>
    </w:rPr>
  </w:style>
  <w:style w:type="character" w:customStyle="1" w:styleId="CommentTextChar">
    <w:name w:val="Comment Text Char"/>
    <w:basedOn w:val="DefaultParagraphFont"/>
    <w:link w:val="CommentText"/>
    <w:uiPriority w:val="99"/>
    <w:semiHidden/>
    <w:rsid w:val="009A274A"/>
    <w:rPr>
      <w:sz w:val="24"/>
      <w:szCs w:val="24"/>
    </w:rPr>
  </w:style>
  <w:style w:type="paragraph" w:styleId="CommentSubject">
    <w:name w:val="annotation subject"/>
    <w:basedOn w:val="CommentText"/>
    <w:next w:val="CommentText"/>
    <w:link w:val="CommentSubjectChar"/>
    <w:uiPriority w:val="99"/>
    <w:semiHidden/>
    <w:unhideWhenUsed/>
    <w:rsid w:val="009A274A"/>
    <w:rPr>
      <w:b/>
      <w:bCs/>
      <w:sz w:val="20"/>
      <w:szCs w:val="20"/>
    </w:rPr>
  </w:style>
  <w:style w:type="character" w:customStyle="1" w:styleId="CommentSubjectChar">
    <w:name w:val="Comment Subject Char"/>
    <w:basedOn w:val="CommentTextChar"/>
    <w:link w:val="CommentSubject"/>
    <w:uiPriority w:val="99"/>
    <w:semiHidden/>
    <w:rsid w:val="009A274A"/>
    <w:rPr>
      <w:b/>
      <w:bCs/>
      <w:sz w:val="20"/>
      <w:szCs w:val="20"/>
    </w:rPr>
  </w:style>
  <w:style w:type="character" w:styleId="Hyperlink">
    <w:name w:val="Hyperlink"/>
    <w:basedOn w:val="DefaultParagraphFont"/>
    <w:uiPriority w:val="99"/>
    <w:unhideWhenUsed/>
    <w:rsid w:val="00AC48D8"/>
    <w:rPr>
      <w:color w:val="0000FF" w:themeColor="hyperlink"/>
      <w:u w:val="single"/>
    </w:rPr>
  </w:style>
  <w:style w:type="paragraph" w:customStyle="1" w:styleId="SAS-Heading3">
    <w:name w:val="~SAS - Heading 3"/>
    <w:basedOn w:val="Normal"/>
    <w:next w:val="Normal"/>
    <w:rsid w:val="004D1275"/>
    <w:pPr>
      <w:keepNext/>
      <w:keepLines/>
      <w:spacing w:after="240" w:line="240" w:lineRule="auto"/>
      <w:outlineLvl w:val="2"/>
    </w:pPr>
    <w:rPr>
      <w:rFonts w:ascii="Arial" w:eastAsia="Times New Roman" w:hAnsi="Arial" w:cs="Times New Roman"/>
      <w:b/>
      <w:color w:val="000080"/>
      <w:sz w:val="28"/>
      <w:szCs w:val="24"/>
    </w:rPr>
  </w:style>
  <w:style w:type="paragraph" w:styleId="BodyText3">
    <w:name w:val="Body Text 3"/>
    <w:basedOn w:val="Normal"/>
    <w:link w:val="BodyText3Char"/>
    <w:rsid w:val="004D1275"/>
    <w:pPr>
      <w:spacing w:after="0" w:line="240" w:lineRule="auto"/>
      <w:jc w:val="both"/>
    </w:pPr>
    <w:rPr>
      <w:rFonts w:ascii="Arial" w:eastAsia="Times New Roman" w:hAnsi="Arial" w:cs="Arial"/>
      <w:snapToGrid w:val="0"/>
      <w:sz w:val="20"/>
      <w:szCs w:val="24"/>
    </w:rPr>
  </w:style>
  <w:style w:type="character" w:customStyle="1" w:styleId="BodyText3Char">
    <w:name w:val="Body Text 3 Char"/>
    <w:basedOn w:val="DefaultParagraphFont"/>
    <w:link w:val="BodyText3"/>
    <w:rsid w:val="004D1275"/>
    <w:rPr>
      <w:rFonts w:ascii="Arial" w:eastAsia="Times New Roman" w:hAnsi="Arial" w:cs="Arial"/>
      <w:snapToGrid w:val="0"/>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5F0"/>
  </w:style>
  <w:style w:type="paragraph" w:styleId="Heading1">
    <w:name w:val="heading 1"/>
    <w:basedOn w:val="Normal"/>
    <w:link w:val="Heading1Char"/>
    <w:uiPriority w:val="9"/>
    <w:qFormat/>
    <w:rsid w:val="00F63567"/>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F63567"/>
    <w:pPr>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63567"/>
    <w:pPr>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567"/>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F6356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6356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356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567"/>
    <w:rPr>
      <w:rFonts w:ascii="Tahoma" w:hAnsi="Tahoma" w:cs="Tahoma"/>
      <w:sz w:val="16"/>
      <w:szCs w:val="16"/>
    </w:rPr>
  </w:style>
  <w:style w:type="paragraph" w:styleId="Header">
    <w:name w:val="header"/>
    <w:basedOn w:val="Normal"/>
    <w:link w:val="HeaderChar"/>
    <w:uiPriority w:val="99"/>
    <w:unhideWhenUsed/>
    <w:rsid w:val="00A1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D0D"/>
  </w:style>
  <w:style w:type="paragraph" w:styleId="Footer">
    <w:name w:val="footer"/>
    <w:basedOn w:val="Normal"/>
    <w:link w:val="FooterChar"/>
    <w:uiPriority w:val="99"/>
    <w:unhideWhenUsed/>
    <w:rsid w:val="00A1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D0D"/>
  </w:style>
  <w:style w:type="paragraph" w:styleId="ListParagraph">
    <w:name w:val="List Paragraph"/>
    <w:basedOn w:val="Normal"/>
    <w:uiPriority w:val="34"/>
    <w:qFormat/>
    <w:rsid w:val="00064767"/>
    <w:pPr>
      <w:ind w:left="720"/>
      <w:contextualSpacing/>
    </w:pPr>
  </w:style>
  <w:style w:type="character" w:styleId="CommentReference">
    <w:name w:val="annotation reference"/>
    <w:basedOn w:val="DefaultParagraphFont"/>
    <w:uiPriority w:val="99"/>
    <w:semiHidden/>
    <w:unhideWhenUsed/>
    <w:rsid w:val="009A274A"/>
    <w:rPr>
      <w:sz w:val="18"/>
      <w:szCs w:val="18"/>
    </w:rPr>
  </w:style>
  <w:style w:type="paragraph" w:styleId="CommentText">
    <w:name w:val="annotation text"/>
    <w:basedOn w:val="Normal"/>
    <w:link w:val="CommentTextChar"/>
    <w:uiPriority w:val="99"/>
    <w:semiHidden/>
    <w:unhideWhenUsed/>
    <w:rsid w:val="009A274A"/>
    <w:pPr>
      <w:spacing w:line="240" w:lineRule="auto"/>
    </w:pPr>
    <w:rPr>
      <w:sz w:val="24"/>
      <w:szCs w:val="24"/>
    </w:rPr>
  </w:style>
  <w:style w:type="character" w:customStyle="1" w:styleId="CommentTextChar">
    <w:name w:val="Comment Text Char"/>
    <w:basedOn w:val="DefaultParagraphFont"/>
    <w:link w:val="CommentText"/>
    <w:uiPriority w:val="99"/>
    <w:semiHidden/>
    <w:rsid w:val="009A274A"/>
    <w:rPr>
      <w:sz w:val="24"/>
      <w:szCs w:val="24"/>
    </w:rPr>
  </w:style>
  <w:style w:type="paragraph" w:styleId="CommentSubject">
    <w:name w:val="annotation subject"/>
    <w:basedOn w:val="CommentText"/>
    <w:next w:val="CommentText"/>
    <w:link w:val="CommentSubjectChar"/>
    <w:uiPriority w:val="99"/>
    <w:semiHidden/>
    <w:unhideWhenUsed/>
    <w:rsid w:val="009A274A"/>
    <w:rPr>
      <w:b/>
      <w:bCs/>
      <w:sz w:val="20"/>
      <w:szCs w:val="20"/>
    </w:rPr>
  </w:style>
  <w:style w:type="character" w:customStyle="1" w:styleId="CommentSubjectChar">
    <w:name w:val="Comment Subject Char"/>
    <w:basedOn w:val="CommentTextChar"/>
    <w:link w:val="CommentSubject"/>
    <w:uiPriority w:val="99"/>
    <w:semiHidden/>
    <w:rsid w:val="009A274A"/>
    <w:rPr>
      <w:b/>
      <w:bCs/>
      <w:sz w:val="20"/>
      <w:szCs w:val="20"/>
    </w:rPr>
  </w:style>
  <w:style w:type="character" w:styleId="Hyperlink">
    <w:name w:val="Hyperlink"/>
    <w:basedOn w:val="DefaultParagraphFont"/>
    <w:uiPriority w:val="99"/>
    <w:unhideWhenUsed/>
    <w:rsid w:val="00AC48D8"/>
    <w:rPr>
      <w:color w:val="0000FF" w:themeColor="hyperlink"/>
      <w:u w:val="single"/>
    </w:rPr>
  </w:style>
  <w:style w:type="paragraph" w:customStyle="1" w:styleId="SAS-Heading3">
    <w:name w:val="~SAS - Heading 3"/>
    <w:basedOn w:val="Normal"/>
    <w:next w:val="Normal"/>
    <w:rsid w:val="004D1275"/>
    <w:pPr>
      <w:keepNext/>
      <w:keepLines/>
      <w:spacing w:after="240" w:line="240" w:lineRule="auto"/>
      <w:outlineLvl w:val="2"/>
    </w:pPr>
    <w:rPr>
      <w:rFonts w:ascii="Arial" w:eastAsia="Times New Roman" w:hAnsi="Arial" w:cs="Times New Roman"/>
      <w:b/>
      <w:color w:val="000080"/>
      <w:sz w:val="28"/>
      <w:szCs w:val="24"/>
    </w:rPr>
  </w:style>
  <w:style w:type="paragraph" w:styleId="BodyText3">
    <w:name w:val="Body Text 3"/>
    <w:basedOn w:val="Normal"/>
    <w:link w:val="BodyText3Char"/>
    <w:rsid w:val="004D1275"/>
    <w:pPr>
      <w:spacing w:after="0" w:line="240" w:lineRule="auto"/>
      <w:jc w:val="both"/>
    </w:pPr>
    <w:rPr>
      <w:rFonts w:ascii="Arial" w:eastAsia="Times New Roman" w:hAnsi="Arial" w:cs="Arial"/>
      <w:snapToGrid w:val="0"/>
      <w:sz w:val="20"/>
      <w:szCs w:val="24"/>
    </w:rPr>
  </w:style>
  <w:style w:type="character" w:customStyle="1" w:styleId="BodyText3Char">
    <w:name w:val="Body Text 3 Char"/>
    <w:basedOn w:val="DefaultParagraphFont"/>
    <w:link w:val="BodyText3"/>
    <w:rsid w:val="004D1275"/>
    <w:rPr>
      <w:rFonts w:ascii="Arial" w:eastAsia="Times New Roman" w:hAnsi="Arial" w:cs="Arial"/>
      <w:snapToGrid w:val="0"/>
      <w:sz w:val="20"/>
      <w:szCs w:val="24"/>
    </w:rPr>
  </w:style>
</w:styles>
</file>

<file path=word/webSettings.xml><?xml version="1.0" encoding="utf-8"?>
<w:webSettings xmlns:r="http://schemas.openxmlformats.org/officeDocument/2006/relationships" xmlns:w="http://schemas.openxmlformats.org/wordprocessingml/2006/main">
  <w:divs>
    <w:div w:id="264194733">
      <w:bodyDiv w:val="1"/>
      <w:marLeft w:val="0"/>
      <w:marRight w:val="0"/>
      <w:marTop w:val="0"/>
      <w:marBottom w:val="0"/>
      <w:divBdr>
        <w:top w:val="none" w:sz="0" w:space="0" w:color="auto"/>
        <w:left w:val="none" w:sz="0" w:space="0" w:color="auto"/>
        <w:bottom w:val="none" w:sz="0" w:space="0" w:color="auto"/>
        <w:right w:val="none" w:sz="0" w:space="0" w:color="auto"/>
      </w:divBdr>
      <w:divsChild>
        <w:div w:id="2025083557">
          <w:marLeft w:val="1354"/>
          <w:marRight w:val="0"/>
          <w:marTop w:val="70"/>
          <w:marBottom w:val="0"/>
          <w:divBdr>
            <w:top w:val="none" w:sz="0" w:space="0" w:color="auto"/>
            <w:left w:val="none" w:sz="0" w:space="0" w:color="auto"/>
            <w:bottom w:val="none" w:sz="0" w:space="0" w:color="auto"/>
            <w:right w:val="none" w:sz="0" w:space="0" w:color="auto"/>
          </w:divBdr>
        </w:div>
        <w:div w:id="241568826">
          <w:marLeft w:val="1354"/>
          <w:marRight w:val="0"/>
          <w:marTop w:val="70"/>
          <w:marBottom w:val="0"/>
          <w:divBdr>
            <w:top w:val="none" w:sz="0" w:space="0" w:color="auto"/>
            <w:left w:val="none" w:sz="0" w:space="0" w:color="auto"/>
            <w:bottom w:val="none" w:sz="0" w:space="0" w:color="auto"/>
            <w:right w:val="none" w:sz="0" w:space="0" w:color="auto"/>
          </w:divBdr>
        </w:div>
        <w:div w:id="227619411">
          <w:marLeft w:val="1354"/>
          <w:marRight w:val="0"/>
          <w:marTop w:val="70"/>
          <w:marBottom w:val="0"/>
          <w:divBdr>
            <w:top w:val="none" w:sz="0" w:space="0" w:color="auto"/>
            <w:left w:val="none" w:sz="0" w:space="0" w:color="auto"/>
            <w:bottom w:val="none" w:sz="0" w:space="0" w:color="auto"/>
            <w:right w:val="none" w:sz="0" w:space="0" w:color="auto"/>
          </w:divBdr>
        </w:div>
        <w:div w:id="1450783254">
          <w:marLeft w:val="1354"/>
          <w:marRight w:val="0"/>
          <w:marTop w:val="70"/>
          <w:marBottom w:val="0"/>
          <w:divBdr>
            <w:top w:val="none" w:sz="0" w:space="0" w:color="auto"/>
            <w:left w:val="none" w:sz="0" w:space="0" w:color="auto"/>
            <w:bottom w:val="none" w:sz="0" w:space="0" w:color="auto"/>
            <w:right w:val="none" w:sz="0" w:space="0" w:color="auto"/>
          </w:divBdr>
        </w:div>
      </w:divsChild>
    </w:div>
    <w:div w:id="720329025">
      <w:bodyDiv w:val="1"/>
      <w:marLeft w:val="0"/>
      <w:marRight w:val="0"/>
      <w:marTop w:val="0"/>
      <w:marBottom w:val="0"/>
      <w:divBdr>
        <w:top w:val="none" w:sz="0" w:space="0" w:color="auto"/>
        <w:left w:val="none" w:sz="0" w:space="0" w:color="auto"/>
        <w:bottom w:val="none" w:sz="0" w:space="0" w:color="auto"/>
        <w:right w:val="none" w:sz="0" w:space="0" w:color="auto"/>
      </w:divBdr>
      <w:divsChild>
        <w:div w:id="711612280">
          <w:marLeft w:val="979"/>
          <w:marRight w:val="0"/>
          <w:marTop w:val="65"/>
          <w:marBottom w:val="0"/>
          <w:divBdr>
            <w:top w:val="none" w:sz="0" w:space="0" w:color="auto"/>
            <w:left w:val="none" w:sz="0" w:space="0" w:color="auto"/>
            <w:bottom w:val="none" w:sz="0" w:space="0" w:color="auto"/>
            <w:right w:val="none" w:sz="0" w:space="0" w:color="auto"/>
          </w:divBdr>
        </w:div>
        <w:div w:id="28532223">
          <w:marLeft w:val="979"/>
          <w:marRight w:val="0"/>
          <w:marTop w:val="65"/>
          <w:marBottom w:val="0"/>
          <w:divBdr>
            <w:top w:val="none" w:sz="0" w:space="0" w:color="auto"/>
            <w:left w:val="none" w:sz="0" w:space="0" w:color="auto"/>
            <w:bottom w:val="none" w:sz="0" w:space="0" w:color="auto"/>
            <w:right w:val="none" w:sz="0" w:space="0" w:color="auto"/>
          </w:divBdr>
        </w:div>
        <w:div w:id="182524596">
          <w:marLeft w:val="979"/>
          <w:marRight w:val="0"/>
          <w:marTop w:val="65"/>
          <w:marBottom w:val="0"/>
          <w:divBdr>
            <w:top w:val="none" w:sz="0" w:space="0" w:color="auto"/>
            <w:left w:val="none" w:sz="0" w:space="0" w:color="auto"/>
            <w:bottom w:val="none" w:sz="0" w:space="0" w:color="auto"/>
            <w:right w:val="none" w:sz="0" w:space="0" w:color="auto"/>
          </w:divBdr>
        </w:div>
        <w:div w:id="644971533">
          <w:marLeft w:val="979"/>
          <w:marRight w:val="0"/>
          <w:marTop w:val="65"/>
          <w:marBottom w:val="0"/>
          <w:divBdr>
            <w:top w:val="none" w:sz="0" w:space="0" w:color="auto"/>
            <w:left w:val="none" w:sz="0" w:space="0" w:color="auto"/>
            <w:bottom w:val="none" w:sz="0" w:space="0" w:color="auto"/>
            <w:right w:val="none" w:sz="0" w:space="0" w:color="auto"/>
          </w:divBdr>
        </w:div>
      </w:divsChild>
    </w:div>
    <w:div w:id="843251774">
      <w:bodyDiv w:val="1"/>
      <w:marLeft w:val="0"/>
      <w:marRight w:val="0"/>
      <w:marTop w:val="0"/>
      <w:marBottom w:val="0"/>
      <w:divBdr>
        <w:top w:val="none" w:sz="0" w:space="0" w:color="auto"/>
        <w:left w:val="none" w:sz="0" w:space="0" w:color="auto"/>
        <w:bottom w:val="none" w:sz="0" w:space="0" w:color="auto"/>
        <w:right w:val="none" w:sz="0" w:space="0" w:color="auto"/>
      </w:divBdr>
      <w:divsChild>
        <w:div w:id="715929698">
          <w:marLeft w:val="0"/>
          <w:marRight w:val="0"/>
          <w:marTop w:val="0"/>
          <w:marBottom w:val="245"/>
          <w:divBdr>
            <w:top w:val="none" w:sz="0" w:space="0" w:color="auto"/>
            <w:left w:val="none" w:sz="0" w:space="0" w:color="auto"/>
            <w:bottom w:val="none" w:sz="0" w:space="0" w:color="auto"/>
            <w:right w:val="none" w:sz="0" w:space="0" w:color="auto"/>
          </w:divBdr>
          <w:divsChild>
            <w:div w:id="785084672">
              <w:marLeft w:val="0"/>
              <w:marRight w:val="0"/>
              <w:marTop w:val="306"/>
              <w:marBottom w:val="0"/>
              <w:divBdr>
                <w:top w:val="none" w:sz="0" w:space="0" w:color="auto"/>
                <w:left w:val="none" w:sz="0" w:space="0" w:color="auto"/>
                <w:bottom w:val="none" w:sz="0" w:space="0" w:color="auto"/>
                <w:right w:val="none" w:sz="0" w:space="0" w:color="auto"/>
              </w:divBdr>
              <w:divsChild>
                <w:div w:id="384837536">
                  <w:marLeft w:val="6434"/>
                  <w:marRight w:val="0"/>
                  <w:marTop w:val="0"/>
                  <w:marBottom w:val="0"/>
                  <w:divBdr>
                    <w:top w:val="none" w:sz="0" w:space="0" w:color="auto"/>
                    <w:left w:val="none" w:sz="0" w:space="0" w:color="auto"/>
                    <w:bottom w:val="none" w:sz="0" w:space="0" w:color="auto"/>
                    <w:right w:val="none" w:sz="0" w:space="0" w:color="auto"/>
                  </w:divBdr>
                  <w:divsChild>
                    <w:div w:id="1009211411">
                      <w:marLeft w:val="0"/>
                      <w:marRight w:val="0"/>
                      <w:marTop w:val="0"/>
                      <w:marBottom w:val="0"/>
                      <w:divBdr>
                        <w:top w:val="none" w:sz="0" w:space="0" w:color="auto"/>
                        <w:left w:val="none" w:sz="0" w:space="0" w:color="auto"/>
                        <w:bottom w:val="none" w:sz="0" w:space="0" w:color="auto"/>
                        <w:right w:val="none" w:sz="0" w:space="0" w:color="auto"/>
                      </w:divBdr>
                    </w:div>
                    <w:div w:id="2005550044">
                      <w:marLeft w:val="0"/>
                      <w:marRight w:val="0"/>
                      <w:marTop w:val="0"/>
                      <w:marBottom w:val="0"/>
                      <w:divBdr>
                        <w:top w:val="none" w:sz="0" w:space="0" w:color="auto"/>
                        <w:left w:val="none" w:sz="0" w:space="0" w:color="auto"/>
                        <w:bottom w:val="none" w:sz="0" w:space="0" w:color="auto"/>
                        <w:right w:val="none" w:sz="0" w:space="0" w:color="auto"/>
                      </w:divBdr>
                    </w:div>
                    <w:div w:id="1895385027">
                      <w:marLeft w:val="0"/>
                      <w:marRight w:val="0"/>
                      <w:marTop w:val="0"/>
                      <w:marBottom w:val="0"/>
                      <w:divBdr>
                        <w:top w:val="none" w:sz="0" w:space="0" w:color="auto"/>
                        <w:left w:val="none" w:sz="0" w:space="0" w:color="auto"/>
                        <w:bottom w:val="none" w:sz="0" w:space="0" w:color="auto"/>
                        <w:right w:val="none" w:sz="0" w:space="0" w:color="auto"/>
                      </w:divBdr>
                    </w:div>
                    <w:div w:id="159010178">
                      <w:marLeft w:val="0"/>
                      <w:marRight w:val="0"/>
                      <w:marTop w:val="0"/>
                      <w:marBottom w:val="0"/>
                      <w:divBdr>
                        <w:top w:val="none" w:sz="0" w:space="0" w:color="auto"/>
                        <w:left w:val="none" w:sz="0" w:space="0" w:color="auto"/>
                        <w:bottom w:val="none" w:sz="0" w:space="0" w:color="auto"/>
                        <w:right w:val="none" w:sz="0" w:space="0" w:color="auto"/>
                      </w:divBdr>
                    </w:div>
                    <w:div w:id="459541992">
                      <w:marLeft w:val="0"/>
                      <w:marRight w:val="0"/>
                      <w:marTop w:val="0"/>
                      <w:marBottom w:val="0"/>
                      <w:divBdr>
                        <w:top w:val="none" w:sz="0" w:space="0" w:color="auto"/>
                        <w:left w:val="none" w:sz="0" w:space="0" w:color="auto"/>
                        <w:bottom w:val="none" w:sz="0" w:space="0" w:color="auto"/>
                        <w:right w:val="none" w:sz="0" w:space="0" w:color="auto"/>
                      </w:divBdr>
                    </w:div>
                    <w:div w:id="20073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911391">
      <w:bodyDiv w:val="1"/>
      <w:marLeft w:val="0"/>
      <w:marRight w:val="0"/>
      <w:marTop w:val="0"/>
      <w:marBottom w:val="0"/>
      <w:divBdr>
        <w:top w:val="none" w:sz="0" w:space="0" w:color="auto"/>
        <w:left w:val="none" w:sz="0" w:space="0" w:color="auto"/>
        <w:bottom w:val="none" w:sz="0" w:space="0" w:color="auto"/>
        <w:right w:val="none" w:sz="0" w:space="0" w:color="auto"/>
      </w:divBdr>
      <w:divsChild>
        <w:div w:id="1622614922">
          <w:marLeft w:val="1354"/>
          <w:marRight w:val="0"/>
          <w:marTop w:val="70"/>
          <w:marBottom w:val="0"/>
          <w:divBdr>
            <w:top w:val="none" w:sz="0" w:space="0" w:color="auto"/>
            <w:left w:val="none" w:sz="0" w:space="0" w:color="auto"/>
            <w:bottom w:val="none" w:sz="0" w:space="0" w:color="auto"/>
            <w:right w:val="none" w:sz="0" w:space="0" w:color="auto"/>
          </w:divBdr>
        </w:div>
        <w:div w:id="901720223">
          <w:marLeft w:val="1354"/>
          <w:marRight w:val="0"/>
          <w:marTop w:val="70"/>
          <w:marBottom w:val="0"/>
          <w:divBdr>
            <w:top w:val="none" w:sz="0" w:space="0" w:color="auto"/>
            <w:left w:val="none" w:sz="0" w:space="0" w:color="auto"/>
            <w:bottom w:val="none" w:sz="0" w:space="0" w:color="auto"/>
            <w:right w:val="none" w:sz="0" w:space="0" w:color="auto"/>
          </w:divBdr>
        </w:div>
        <w:div w:id="1128938315">
          <w:marLeft w:val="1354"/>
          <w:marRight w:val="0"/>
          <w:marTop w:val="70"/>
          <w:marBottom w:val="0"/>
          <w:divBdr>
            <w:top w:val="none" w:sz="0" w:space="0" w:color="auto"/>
            <w:left w:val="none" w:sz="0" w:space="0" w:color="auto"/>
            <w:bottom w:val="none" w:sz="0" w:space="0" w:color="auto"/>
            <w:right w:val="none" w:sz="0" w:space="0" w:color="auto"/>
          </w:divBdr>
        </w:div>
      </w:divsChild>
    </w:div>
    <w:div w:id="1588033969">
      <w:bodyDiv w:val="1"/>
      <w:marLeft w:val="0"/>
      <w:marRight w:val="0"/>
      <w:marTop w:val="0"/>
      <w:marBottom w:val="0"/>
      <w:divBdr>
        <w:top w:val="none" w:sz="0" w:space="0" w:color="auto"/>
        <w:left w:val="none" w:sz="0" w:space="0" w:color="auto"/>
        <w:bottom w:val="none" w:sz="0" w:space="0" w:color="auto"/>
        <w:right w:val="none" w:sz="0" w:space="0" w:color="auto"/>
      </w:divBdr>
      <w:divsChild>
        <w:div w:id="702942754">
          <w:marLeft w:val="1440"/>
          <w:marRight w:val="0"/>
          <w:marTop w:val="0"/>
          <w:marBottom w:val="120"/>
          <w:divBdr>
            <w:top w:val="none" w:sz="0" w:space="0" w:color="auto"/>
            <w:left w:val="none" w:sz="0" w:space="0" w:color="auto"/>
            <w:bottom w:val="none" w:sz="0" w:space="0" w:color="auto"/>
            <w:right w:val="none" w:sz="0" w:space="0" w:color="auto"/>
          </w:divBdr>
        </w:div>
        <w:div w:id="8485170">
          <w:marLeft w:val="1440"/>
          <w:marRight w:val="0"/>
          <w:marTop w:val="0"/>
          <w:marBottom w:val="120"/>
          <w:divBdr>
            <w:top w:val="none" w:sz="0" w:space="0" w:color="auto"/>
            <w:left w:val="none" w:sz="0" w:space="0" w:color="auto"/>
            <w:bottom w:val="none" w:sz="0" w:space="0" w:color="auto"/>
            <w:right w:val="none" w:sz="0" w:space="0" w:color="auto"/>
          </w:divBdr>
        </w:div>
        <w:div w:id="972295298">
          <w:marLeft w:val="1440"/>
          <w:marRight w:val="0"/>
          <w:marTop w:val="0"/>
          <w:marBottom w:val="120"/>
          <w:divBdr>
            <w:top w:val="none" w:sz="0" w:space="0" w:color="auto"/>
            <w:left w:val="none" w:sz="0" w:space="0" w:color="auto"/>
            <w:bottom w:val="none" w:sz="0" w:space="0" w:color="auto"/>
            <w:right w:val="none" w:sz="0" w:space="0" w:color="auto"/>
          </w:divBdr>
        </w:div>
        <w:div w:id="1326743073">
          <w:marLeft w:val="1440"/>
          <w:marRight w:val="0"/>
          <w:marTop w:val="0"/>
          <w:marBottom w:val="120"/>
          <w:divBdr>
            <w:top w:val="none" w:sz="0" w:space="0" w:color="auto"/>
            <w:left w:val="none" w:sz="0" w:space="0" w:color="auto"/>
            <w:bottom w:val="none" w:sz="0" w:space="0" w:color="auto"/>
            <w:right w:val="none" w:sz="0" w:space="0" w:color="auto"/>
          </w:divBdr>
        </w:div>
      </w:divsChild>
    </w:div>
    <w:div w:id="1707637039">
      <w:bodyDiv w:val="1"/>
      <w:marLeft w:val="0"/>
      <w:marRight w:val="0"/>
      <w:marTop w:val="0"/>
      <w:marBottom w:val="0"/>
      <w:divBdr>
        <w:top w:val="none" w:sz="0" w:space="0" w:color="auto"/>
        <w:left w:val="none" w:sz="0" w:space="0" w:color="auto"/>
        <w:bottom w:val="none" w:sz="0" w:space="0" w:color="auto"/>
        <w:right w:val="none" w:sz="0" w:space="0" w:color="auto"/>
      </w:divBdr>
      <w:divsChild>
        <w:div w:id="596135515">
          <w:marLeft w:val="979"/>
          <w:marRight w:val="0"/>
          <w:marTop w:val="65"/>
          <w:marBottom w:val="0"/>
          <w:divBdr>
            <w:top w:val="none" w:sz="0" w:space="0" w:color="auto"/>
            <w:left w:val="none" w:sz="0" w:space="0" w:color="auto"/>
            <w:bottom w:val="none" w:sz="0" w:space="0" w:color="auto"/>
            <w:right w:val="none" w:sz="0" w:space="0" w:color="auto"/>
          </w:divBdr>
        </w:div>
        <w:div w:id="1175606835">
          <w:marLeft w:val="979"/>
          <w:marRight w:val="0"/>
          <w:marTop w:val="65"/>
          <w:marBottom w:val="0"/>
          <w:divBdr>
            <w:top w:val="none" w:sz="0" w:space="0" w:color="auto"/>
            <w:left w:val="none" w:sz="0" w:space="0" w:color="auto"/>
            <w:bottom w:val="none" w:sz="0" w:space="0" w:color="auto"/>
            <w:right w:val="none" w:sz="0" w:space="0" w:color="auto"/>
          </w:divBdr>
        </w:div>
        <w:div w:id="728188382">
          <w:marLeft w:val="979"/>
          <w:marRight w:val="0"/>
          <w:marTop w:val="65"/>
          <w:marBottom w:val="0"/>
          <w:divBdr>
            <w:top w:val="none" w:sz="0" w:space="0" w:color="auto"/>
            <w:left w:val="none" w:sz="0" w:space="0" w:color="auto"/>
            <w:bottom w:val="none" w:sz="0" w:space="0" w:color="auto"/>
            <w:right w:val="none" w:sz="0" w:space="0" w:color="auto"/>
          </w:divBdr>
        </w:div>
      </w:divsChild>
    </w:div>
    <w:div w:id="212788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as.com/technologies/bi/index.html"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as.com/technologies/analytics/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s.com/technologies/analytics/forecasting/index.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as.com/solutions/pm/index.html" TargetMode="External"/><Relationship Id="rId4" Type="http://schemas.openxmlformats.org/officeDocument/2006/relationships/webSettings" Target="webSettings.xml"/><Relationship Id="rId9" Type="http://schemas.openxmlformats.org/officeDocument/2006/relationships/hyperlink" Target="http://www.sas.com/solutions/crm/index.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3959</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cp:lastPrinted>2014-01-10T13:12:00Z</cp:lastPrinted>
  <dcterms:created xsi:type="dcterms:W3CDTF">2014-01-15T16:34:00Z</dcterms:created>
  <dcterms:modified xsi:type="dcterms:W3CDTF">2014-01-15T16:34:00Z</dcterms:modified>
</cp:coreProperties>
</file>